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10273"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10273"/>
      </w:tblGrid>
      <w:tr>
        <w:trPr>
          <w:trHeight w:val="213" w:hRule="atLeast"/>
        </w:trPr>
        <w:tc>
          <w:tcPr>
            <w:tcW w:w="10273" w:type="dxa"/>
            <w:tcBorders>
              <w:top w:val="single" w:sz="12" w:space="0" w:color="000000"/>
              <w:left w:val="single" w:sz="12" w:space="0" w:color="000000"/>
              <w:bottom w:val="single" w:sz="6" w:space="0" w:color="000000"/>
              <w:right w:val="single" w:sz="12" w:space="0" w:color="000000"/>
            </w:tcBorders>
            <w:vAlign w:val="center"/>
          </w:tcPr>
          <w:p>
            <w:pPr>
              <w:pStyle w:val="Normal"/>
              <w:widowControl w:val="false"/>
              <w:spacing w:before="80" w:after="80"/>
              <w:jc w:val="center"/>
              <w:rPr>
                <w:b/>
                <w:b/>
                <w:color w:val="0070C0"/>
              </w:rPr>
            </w:pPr>
            <w:r>
              <w:rPr>
                <w:b/>
              </w:rPr>
              <w:t>MAÎTRE D’OUVRAGE</w:t>
            </w:r>
          </w:p>
        </w:tc>
      </w:tr>
      <w:tr>
        <w:trPr>
          <w:trHeight w:val="1365" w:hRule="atLeast"/>
        </w:trPr>
        <w:tc>
          <w:tcPr>
            <w:tcW w:w="10273" w:type="dxa"/>
            <w:tcBorders>
              <w:top w:val="single" w:sz="6" w:space="0" w:color="000000"/>
              <w:left w:val="single" w:sz="12" w:space="0" w:color="000000"/>
              <w:bottom w:val="single" w:sz="12" w:space="0" w:color="000000"/>
              <w:right w:val="single" w:sz="12" w:space="0" w:color="000000"/>
            </w:tcBorders>
            <w:vAlign w:val="center"/>
          </w:tcPr>
          <w:p>
            <w:pPr>
              <w:pStyle w:val="Normal"/>
              <w:widowControl w:val="false"/>
              <w:spacing w:before="40" w:after="40"/>
              <w:jc w:val="center"/>
              <w:rPr>
                <w:b/>
                <w:b/>
              </w:rPr>
            </w:pPr>
            <w:r>
              <w:rPr/>
              <w:drawing>
                <wp:inline distT="0" distB="0" distL="0" distR="0">
                  <wp:extent cx="1360170" cy="1080135"/>
                  <wp:effectExtent l="0" t="0" r="0" b="0"/>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1360170" cy="1080135"/>
                          </a:xfrm>
                          <a:prstGeom prst="rect">
                            <a:avLst/>
                          </a:prstGeom>
                        </pic:spPr>
                      </pic:pic>
                    </a:graphicData>
                  </a:graphic>
                </wp:inline>
              </w:drawing>
            </w:r>
          </w:p>
        </w:tc>
      </w:tr>
    </w:tbl>
    <w:p>
      <w:pPr>
        <w:pStyle w:val="Normal"/>
        <w:jc w:val="center"/>
        <w:rPr/>
      </w:pPr>
      <w:r>
        <w:rPr/>
      </w:r>
    </w:p>
    <w:tbl>
      <w:tblPr>
        <w:tblW w:w="10273"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10273"/>
      </w:tblGrid>
      <w:tr>
        <w:trPr>
          <w:cantSplit w:val="true"/>
        </w:trPr>
        <w:tc>
          <w:tcPr>
            <w:tcW w:w="10273" w:type="dxa"/>
            <w:tcBorders>
              <w:top w:val="single" w:sz="12" w:space="0" w:color="000000"/>
              <w:left w:val="single" w:sz="12" w:space="0" w:color="000000"/>
              <w:bottom w:val="single" w:sz="4" w:space="0" w:color="000000"/>
              <w:right w:val="single" w:sz="12" w:space="0" w:color="000000"/>
            </w:tcBorders>
            <w:vAlign w:val="center"/>
          </w:tcPr>
          <w:p>
            <w:pPr>
              <w:pStyle w:val="Normal"/>
              <w:widowControl w:val="false"/>
              <w:spacing w:before="80" w:after="80"/>
              <w:jc w:val="center"/>
              <w:rPr>
                <w:b/>
                <w:b/>
                <w:color w:val="365F91" w:themeColor="accent1" w:themeShade="bf"/>
                <w:sz w:val="40"/>
                <w:szCs w:val="40"/>
              </w:rPr>
            </w:pPr>
            <w:r>
              <w:rPr>
                <w:b/>
              </w:rPr>
              <w:t>OPÉRATION</w:t>
            </w:r>
          </w:p>
        </w:tc>
      </w:tr>
      <w:tr>
        <w:trPr>
          <w:trHeight w:val="1116" w:hRule="atLeast"/>
        </w:trPr>
        <w:tc>
          <w:tcPr>
            <w:tcW w:w="10273" w:type="dxa"/>
            <w:tcBorders>
              <w:top w:val="single" w:sz="4" w:space="0" w:color="000000"/>
              <w:left w:val="single" w:sz="12" w:space="0" w:color="000000"/>
              <w:bottom w:val="single" w:sz="12" w:space="0" w:color="000000"/>
              <w:right w:val="single" w:sz="12" w:space="0" w:color="000000"/>
            </w:tcBorders>
            <w:vAlign w:val="center"/>
          </w:tcPr>
          <w:p>
            <w:pPr>
              <w:pStyle w:val="Normal"/>
              <w:widowControl w:val="false"/>
              <w:spacing w:before="80" w:after="80"/>
              <w:ind w:left="1134" w:right="1267" w:hanging="0"/>
              <w:jc w:val="center"/>
              <w:rPr>
                <w:b/>
                <w:b/>
                <w:color w:val="365F91" w:themeColor="accent1" w:themeShade="bf"/>
                <w:sz w:val="36"/>
                <w:szCs w:val="40"/>
              </w:rPr>
            </w:pPr>
            <w:r>
              <w:rPr>
                <w:b/>
                <w:color w:val="365F91" w:themeColor="accent1" w:themeShade="bf"/>
                <w:sz w:val="36"/>
                <w:szCs w:val="40"/>
              </w:rPr>
              <w:t>Travaux de renforcement de la buse</w:t>
            </w:r>
          </w:p>
          <w:p>
            <w:pPr>
              <w:pStyle w:val="Normal"/>
              <w:widowControl w:val="false"/>
              <w:spacing w:before="80" w:after="80"/>
              <w:ind w:left="1134" w:right="1267" w:hanging="0"/>
              <w:jc w:val="center"/>
              <w:rPr>
                <w:b/>
                <w:b/>
                <w:color w:val="0070C0"/>
                <w:sz w:val="32"/>
                <w:szCs w:val="32"/>
              </w:rPr>
            </w:pPr>
            <w:r>
              <w:rPr>
                <w:b/>
                <w:color w:val="365F91" w:themeColor="accent1" w:themeShade="bf"/>
                <w:sz w:val="36"/>
                <w:szCs w:val="40"/>
              </w:rPr>
              <w:t>des Brossards par chemisage béton armé</w:t>
            </w:r>
          </w:p>
        </w:tc>
      </w:tr>
    </w:tbl>
    <w:p>
      <w:pPr>
        <w:pStyle w:val="Normal"/>
        <w:jc w:val="center"/>
        <w:rPr/>
      </w:pPr>
      <w:r>
        <w:rPr/>
      </w:r>
    </w:p>
    <w:tbl>
      <w:tblPr>
        <w:tblW w:w="10273"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10273"/>
      </w:tblGrid>
      <w:tr>
        <w:trPr>
          <w:cantSplit w:val="true"/>
        </w:trPr>
        <w:tc>
          <w:tcPr>
            <w:tcW w:w="10273" w:type="dxa"/>
            <w:tcBorders>
              <w:top w:val="single" w:sz="12" w:space="0" w:color="000000"/>
              <w:left w:val="single" w:sz="12" w:space="0" w:color="000000"/>
              <w:bottom w:val="single" w:sz="4" w:space="0" w:color="000000"/>
              <w:right w:val="single" w:sz="12" w:space="0" w:color="000000"/>
            </w:tcBorders>
            <w:vAlign w:val="center"/>
          </w:tcPr>
          <w:p>
            <w:pPr>
              <w:pStyle w:val="Normal"/>
              <w:widowControl w:val="false"/>
              <w:spacing w:before="80" w:after="80"/>
              <w:jc w:val="center"/>
              <w:rPr>
                <w:b/>
                <w:b/>
              </w:rPr>
            </w:pPr>
            <w:r>
              <w:rPr>
                <w:b/>
              </w:rPr>
              <w:t xml:space="preserve">MAITRE D’ŒUVRE </w:t>
            </w:r>
            <w:ins w:id="0" w:author="Auteur inconnu" w:date="2026-02-11T13:32:35Z">
              <w:r>
                <w:rPr>
                  <w:b/>
                </w:rPr>
                <w:t xml:space="preserve"> </w:t>
              </w:r>
            </w:ins>
            <w:ins w:id="1" w:author="Auteur inconnu" w:date="2026-02-11T13:32:35Z">
              <w:r>
                <w:rPr>
                  <w:b/>
                </w:rPr>
                <w:t>ETUDES</w:t>
              </w:r>
            </w:ins>
          </w:p>
        </w:tc>
      </w:tr>
      <w:tr>
        <w:trPr>
          <w:trHeight w:val="1427" w:hRule="atLeast"/>
        </w:trPr>
        <w:tc>
          <w:tcPr>
            <w:tcW w:w="10273" w:type="dxa"/>
            <w:tcBorders>
              <w:top w:val="single" w:sz="4" w:space="0" w:color="000000"/>
              <w:left w:val="single" w:sz="12" w:space="0" w:color="000000"/>
              <w:bottom w:val="single" w:sz="4" w:space="0" w:color="000000"/>
              <w:right w:val="single" w:sz="12" w:space="0" w:color="000000"/>
            </w:tcBorders>
            <w:vAlign w:val="center"/>
          </w:tcPr>
          <w:p>
            <w:pPr>
              <w:pStyle w:val="Normal"/>
              <w:widowControl w:val="false"/>
              <w:spacing w:before="80" w:after="80"/>
              <w:jc w:val="center"/>
              <w:rPr/>
            </w:pPr>
            <w:r>
              <w:rPr/>
              <w:drawing>
                <wp:inline distT="0" distB="0" distL="0" distR="0">
                  <wp:extent cx="1866265" cy="539750"/>
                  <wp:effectExtent l="0" t="0" r="0" b="0"/>
                  <wp:docPr id="2" name="Imag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8" descr=""/>
                          <pic:cNvPicPr>
                            <a:picLocks noChangeAspect="1" noChangeArrowheads="1"/>
                          </pic:cNvPicPr>
                        </pic:nvPicPr>
                        <pic:blipFill>
                          <a:blip r:embed="rId3"/>
                          <a:stretch>
                            <a:fillRect/>
                          </a:stretch>
                        </pic:blipFill>
                        <pic:spPr bwMode="auto">
                          <a:xfrm>
                            <a:off x="0" y="0"/>
                            <a:ext cx="1866265" cy="539750"/>
                          </a:xfrm>
                          <a:prstGeom prst="rect">
                            <a:avLst/>
                          </a:prstGeom>
                        </pic:spPr>
                      </pic:pic>
                    </a:graphicData>
                  </a:graphic>
                </wp:inline>
              </w:drawing>
            </w:r>
          </w:p>
        </w:tc>
      </w:tr>
      <w:tr>
        <w:trPr>
          <w:trHeight w:val="63" w:hRule="atLeast"/>
        </w:trPr>
        <w:tc>
          <w:tcPr>
            <w:tcW w:w="10273" w:type="dxa"/>
            <w:tcBorders>
              <w:top w:val="single" w:sz="4" w:space="0" w:color="000000"/>
            </w:tcBorders>
            <w:vAlign w:val="center"/>
          </w:tcPr>
          <w:p>
            <w:pPr>
              <w:pStyle w:val="Normal"/>
              <w:widowControl w:val="false"/>
              <w:spacing w:before="80" w:after="80"/>
              <w:jc w:val="center"/>
              <w:rPr/>
            </w:pPr>
            <w:r>
              <w:rPr/>
            </w:r>
          </w:p>
        </w:tc>
      </w:tr>
      <w:tr>
        <w:trPr>
          <w:trHeight w:val="725" w:hRule="atLeast"/>
        </w:trPr>
        <w:tc>
          <w:tcPr>
            <w:tcW w:w="10273" w:type="dxa"/>
            <w:tcBorders/>
            <w:vAlign w:val="center"/>
          </w:tcPr>
          <w:p>
            <w:pPr>
              <w:pStyle w:val="Normal"/>
              <w:widowControl w:val="false"/>
              <w:spacing w:before="40" w:after="40"/>
              <w:jc w:val="center"/>
              <w:rPr>
                <w:b/>
                <w:b/>
                <w:sz w:val="32"/>
                <w:szCs w:val="32"/>
              </w:rPr>
            </w:pPr>
            <w:r>
              <w:rPr>
                <w:b/>
                <w:sz w:val="32"/>
                <w:szCs w:val="32"/>
              </w:rPr>
              <w:t>DOSSIER DE CONSULTATION DES ENTREPRISES</w:t>
            </w:r>
          </w:p>
        </w:tc>
      </w:tr>
      <w:tr>
        <w:trPr>
          <w:trHeight w:val="693" w:hRule="atLeast"/>
        </w:trPr>
        <w:tc>
          <w:tcPr>
            <w:tcW w:w="10273" w:type="dxa"/>
            <w:tcBorders/>
            <w:vAlign w:val="center"/>
          </w:tcPr>
          <w:p>
            <w:pPr>
              <w:pStyle w:val="Normal"/>
              <w:widowControl w:val="false"/>
              <w:spacing w:before="240" w:after="80"/>
              <w:jc w:val="center"/>
              <w:rPr>
                <w:b/>
                <w:b/>
                <w:sz w:val="28"/>
                <w:szCs w:val="28"/>
              </w:rPr>
            </w:pPr>
            <w:r>
              <w:rPr>
                <w:b/>
                <w:sz w:val="28"/>
                <w:szCs w:val="28"/>
              </w:rPr>
              <w:t>Bordereau des Prix (BP)</w:t>
            </w:r>
          </w:p>
          <w:p>
            <w:pPr>
              <w:pStyle w:val="Normal"/>
              <w:widowControl w:val="false"/>
              <w:spacing w:before="80" w:after="240"/>
              <w:jc w:val="center"/>
              <w:rPr>
                <w:b/>
                <w:b/>
                <w:sz w:val="28"/>
                <w:szCs w:val="28"/>
              </w:rPr>
            </w:pPr>
            <w:r>
              <w:rPr>
                <w:b/>
                <w:sz w:val="28"/>
                <w:szCs w:val="28"/>
              </w:rPr>
            </w:r>
          </w:p>
          <w:p>
            <w:pPr>
              <w:pStyle w:val="Normal"/>
              <w:widowControl w:val="false"/>
              <w:spacing w:before="80" w:after="240"/>
              <w:jc w:val="center"/>
              <w:rPr>
                <w:b/>
                <w:b/>
                <w:sz w:val="28"/>
                <w:szCs w:val="28"/>
              </w:rPr>
            </w:pPr>
            <w:r>
              <w:rPr>
                <w:b/>
                <w:sz w:val="28"/>
                <w:szCs w:val="28"/>
              </w:rPr>
            </w:r>
          </w:p>
        </w:tc>
      </w:tr>
    </w:tbl>
    <w:p>
      <w:pPr>
        <w:pStyle w:val="Normal"/>
        <w:jc w:val="center"/>
        <w:rPr/>
      </w:pPr>
      <w:r>
        <w:rPr/>
      </w:r>
    </w:p>
    <w:tbl>
      <w:tblPr>
        <w:tblW w:w="10273"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917"/>
        <w:gridCol w:w="1297"/>
        <w:gridCol w:w="3863"/>
        <w:gridCol w:w="1704"/>
        <w:gridCol w:w="1134"/>
        <w:gridCol w:w="1357"/>
      </w:tblGrid>
      <w:tr>
        <w:trPr>
          <w:trHeight w:val="207" w:hRule="atLeast"/>
        </w:trPr>
        <w:tc>
          <w:tcPr>
            <w:tcW w:w="917" w:type="dxa"/>
            <w:vMerge w:val="restart"/>
            <w:tcBorders>
              <w:top w:val="single" w:sz="12" w:space="0" w:color="000000"/>
              <w:left w:val="single" w:sz="12" w:space="0" w:color="000000"/>
              <w:bottom w:val="single" w:sz="6" w:space="0" w:color="000000"/>
              <w:right w:val="single" w:sz="6" w:space="0" w:color="000000"/>
            </w:tcBorders>
            <w:shd w:color="auto" w:fill="E6E6E6" w:val="clear"/>
            <w:vAlign w:val="center"/>
          </w:tcPr>
          <w:p>
            <w:pPr>
              <w:pStyle w:val="Normal"/>
              <w:widowControl w:val="false"/>
              <w:spacing w:before="80" w:after="60"/>
              <w:jc w:val="center"/>
              <w:rPr>
                <w:sz w:val="18"/>
                <w:szCs w:val="18"/>
              </w:rPr>
            </w:pPr>
            <w:r>
              <w:rPr>
                <w:sz w:val="18"/>
                <w:szCs w:val="18"/>
              </w:rPr>
              <w:t>Indices</w:t>
            </w:r>
          </w:p>
        </w:tc>
        <w:tc>
          <w:tcPr>
            <w:tcW w:w="1297" w:type="dxa"/>
            <w:vMerge w:val="restart"/>
            <w:tcBorders>
              <w:top w:val="single" w:sz="12" w:space="0" w:color="000000"/>
              <w:left w:val="single" w:sz="6" w:space="0" w:color="000000"/>
              <w:bottom w:val="single" w:sz="6" w:space="0" w:color="000000"/>
              <w:right w:val="single" w:sz="6" w:space="0" w:color="000000"/>
            </w:tcBorders>
            <w:shd w:color="auto" w:fill="E6E6E6" w:val="clear"/>
            <w:vAlign w:val="center"/>
          </w:tcPr>
          <w:p>
            <w:pPr>
              <w:pStyle w:val="Normal"/>
              <w:widowControl w:val="false"/>
              <w:spacing w:before="80" w:after="60"/>
              <w:jc w:val="center"/>
              <w:rPr>
                <w:sz w:val="18"/>
                <w:szCs w:val="18"/>
              </w:rPr>
            </w:pPr>
            <w:r>
              <w:rPr>
                <w:sz w:val="18"/>
                <w:szCs w:val="18"/>
              </w:rPr>
              <w:t>Date</w:t>
            </w:r>
          </w:p>
        </w:tc>
        <w:tc>
          <w:tcPr>
            <w:tcW w:w="3863" w:type="dxa"/>
            <w:vMerge w:val="restart"/>
            <w:tcBorders>
              <w:top w:val="single" w:sz="12" w:space="0" w:color="000000"/>
              <w:left w:val="single" w:sz="6" w:space="0" w:color="000000"/>
              <w:bottom w:val="single" w:sz="6" w:space="0" w:color="000000"/>
              <w:right w:val="single" w:sz="6" w:space="0" w:color="000000"/>
            </w:tcBorders>
            <w:shd w:color="auto" w:fill="E6E6E6" w:val="clear"/>
            <w:vAlign w:val="center"/>
          </w:tcPr>
          <w:p>
            <w:pPr>
              <w:pStyle w:val="Normal"/>
              <w:widowControl w:val="false"/>
              <w:spacing w:before="80" w:after="60"/>
              <w:jc w:val="center"/>
              <w:rPr>
                <w:sz w:val="18"/>
                <w:szCs w:val="18"/>
              </w:rPr>
            </w:pPr>
            <w:r>
              <w:rPr>
                <w:sz w:val="18"/>
                <w:szCs w:val="18"/>
              </w:rPr>
              <w:t>Objet de l’indice</w:t>
            </w:r>
          </w:p>
        </w:tc>
        <w:tc>
          <w:tcPr>
            <w:tcW w:w="4195" w:type="dxa"/>
            <w:gridSpan w:val="3"/>
            <w:tcBorders>
              <w:top w:val="single" w:sz="12" w:space="0" w:color="000000"/>
              <w:left w:val="single" w:sz="6" w:space="0" w:color="000000"/>
              <w:bottom w:val="single" w:sz="6" w:space="0" w:color="000000"/>
              <w:right w:val="single" w:sz="12" w:space="0" w:color="000000"/>
            </w:tcBorders>
            <w:shd w:color="auto" w:fill="E6E6E6" w:val="clear"/>
            <w:vAlign w:val="center"/>
          </w:tcPr>
          <w:p>
            <w:pPr>
              <w:pStyle w:val="Normal"/>
              <w:widowControl w:val="false"/>
              <w:spacing w:before="80" w:after="60"/>
              <w:jc w:val="center"/>
              <w:rPr>
                <w:sz w:val="18"/>
                <w:szCs w:val="18"/>
              </w:rPr>
            </w:pPr>
            <w:r>
              <w:rPr>
                <w:sz w:val="18"/>
                <w:szCs w:val="18"/>
              </w:rPr>
              <w:t>Document</w:t>
            </w:r>
          </w:p>
        </w:tc>
      </w:tr>
      <w:tr>
        <w:trPr>
          <w:trHeight w:val="230" w:hRule="atLeast"/>
        </w:trPr>
        <w:tc>
          <w:tcPr>
            <w:tcW w:w="917" w:type="dxa"/>
            <w:vMerge w:val="continue"/>
            <w:tcBorders>
              <w:top w:val="single" w:sz="6" w:space="0" w:color="000000"/>
              <w:left w:val="single" w:sz="12" w:space="0" w:color="000000"/>
              <w:bottom w:val="single" w:sz="6" w:space="0" w:color="000000"/>
              <w:right w:val="single" w:sz="6" w:space="0" w:color="000000"/>
            </w:tcBorders>
            <w:shd w:color="auto" w:fill="E6E6E6" w:val="clear"/>
            <w:vAlign w:val="center"/>
          </w:tcPr>
          <w:p>
            <w:pPr>
              <w:pStyle w:val="Normal"/>
              <w:widowControl w:val="false"/>
              <w:spacing w:before="80" w:after="60"/>
              <w:jc w:val="center"/>
              <w:rPr>
                <w:b/>
                <w:b/>
                <w:sz w:val="18"/>
                <w:szCs w:val="18"/>
              </w:rPr>
            </w:pPr>
            <w:r>
              <w:rPr>
                <w:b/>
                <w:sz w:val="18"/>
                <w:szCs w:val="18"/>
              </w:rPr>
            </w:r>
          </w:p>
        </w:tc>
        <w:tc>
          <w:tcPr>
            <w:tcW w:w="1297" w:type="dxa"/>
            <w:vMerge w:val="continue"/>
            <w:tcBorders>
              <w:top w:val="single" w:sz="6" w:space="0" w:color="000000"/>
              <w:left w:val="single" w:sz="6" w:space="0" w:color="000000"/>
              <w:bottom w:val="single" w:sz="6" w:space="0" w:color="000000"/>
              <w:right w:val="single" w:sz="6" w:space="0" w:color="000000"/>
            </w:tcBorders>
            <w:shd w:color="auto" w:fill="E6E6E6" w:val="clear"/>
            <w:vAlign w:val="center"/>
          </w:tcPr>
          <w:p>
            <w:pPr>
              <w:pStyle w:val="Normal"/>
              <w:widowControl w:val="false"/>
              <w:spacing w:before="80" w:after="60"/>
              <w:jc w:val="center"/>
              <w:rPr>
                <w:b/>
                <w:b/>
                <w:sz w:val="18"/>
                <w:szCs w:val="18"/>
              </w:rPr>
            </w:pPr>
            <w:r>
              <w:rPr>
                <w:b/>
                <w:sz w:val="18"/>
                <w:szCs w:val="18"/>
              </w:rPr>
            </w:r>
          </w:p>
        </w:tc>
        <w:tc>
          <w:tcPr>
            <w:tcW w:w="3863" w:type="dxa"/>
            <w:vMerge w:val="continue"/>
            <w:tcBorders>
              <w:top w:val="single" w:sz="6" w:space="0" w:color="000000"/>
              <w:left w:val="single" w:sz="6" w:space="0" w:color="000000"/>
              <w:bottom w:val="single" w:sz="6" w:space="0" w:color="000000"/>
              <w:right w:val="single" w:sz="6" w:space="0" w:color="000000"/>
            </w:tcBorders>
            <w:shd w:color="auto" w:fill="E6E6E6" w:val="clear"/>
            <w:vAlign w:val="center"/>
          </w:tcPr>
          <w:p>
            <w:pPr>
              <w:pStyle w:val="Normal"/>
              <w:widowControl w:val="false"/>
              <w:spacing w:before="80" w:after="60"/>
              <w:jc w:val="center"/>
              <w:rPr>
                <w:b/>
                <w:b/>
                <w:sz w:val="18"/>
                <w:szCs w:val="18"/>
              </w:rPr>
            </w:pPr>
            <w:r>
              <w:rPr>
                <w:b/>
                <w:sz w:val="18"/>
                <w:szCs w:val="18"/>
              </w:rPr>
            </w:r>
          </w:p>
        </w:tc>
        <w:tc>
          <w:tcPr>
            <w:tcW w:w="1704" w:type="dxa"/>
            <w:tcBorders>
              <w:top w:val="single" w:sz="6" w:space="0" w:color="000000"/>
              <w:left w:val="single" w:sz="6" w:space="0" w:color="000000"/>
              <w:bottom w:val="single" w:sz="6" w:space="0" w:color="000000"/>
              <w:right w:val="single" w:sz="6" w:space="0" w:color="000000"/>
            </w:tcBorders>
            <w:shd w:color="auto" w:fill="E6E6E6" w:val="clear"/>
            <w:vAlign w:val="center"/>
          </w:tcPr>
          <w:p>
            <w:pPr>
              <w:pStyle w:val="Normal"/>
              <w:widowControl w:val="false"/>
              <w:spacing w:before="80" w:after="60"/>
              <w:jc w:val="center"/>
              <w:rPr>
                <w:sz w:val="16"/>
                <w:szCs w:val="16"/>
              </w:rPr>
            </w:pPr>
            <w:r>
              <w:rPr>
                <w:sz w:val="16"/>
                <w:szCs w:val="16"/>
              </w:rPr>
              <w:t>Rédacteur</w:t>
            </w:r>
          </w:p>
        </w:tc>
        <w:tc>
          <w:tcPr>
            <w:tcW w:w="1134" w:type="dxa"/>
            <w:tcBorders>
              <w:top w:val="single" w:sz="6" w:space="0" w:color="000000"/>
              <w:left w:val="single" w:sz="6" w:space="0" w:color="000000"/>
              <w:bottom w:val="single" w:sz="6" w:space="0" w:color="000000"/>
              <w:right w:val="single" w:sz="6" w:space="0" w:color="000000"/>
            </w:tcBorders>
            <w:shd w:color="auto" w:fill="E6E6E6" w:val="clear"/>
            <w:vAlign w:val="center"/>
          </w:tcPr>
          <w:p>
            <w:pPr>
              <w:pStyle w:val="Normal"/>
              <w:widowControl w:val="false"/>
              <w:spacing w:before="80" w:after="60"/>
              <w:jc w:val="center"/>
              <w:rPr>
                <w:sz w:val="16"/>
                <w:szCs w:val="16"/>
              </w:rPr>
            </w:pPr>
            <w:r>
              <w:rPr>
                <w:sz w:val="16"/>
                <w:szCs w:val="16"/>
              </w:rPr>
              <w:t>Vérificateur</w:t>
            </w:r>
          </w:p>
        </w:tc>
        <w:tc>
          <w:tcPr>
            <w:tcW w:w="1357" w:type="dxa"/>
            <w:tcBorders>
              <w:top w:val="single" w:sz="6" w:space="0" w:color="000000"/>
              <w:left w:val="single" w:sz="6" w:space="0" w:color="000000"/>
              <w:bottom w:val="single" w:sz="6" w:space="0" w:color="000000"/>
              <w:right w:val="single" w:sz="12" w:space="0" w:color="000000"/>
            </w:tcBorders>
            <w:shd w:color="auto" w:fill="E6E6E6" w:val="clear"/>
            <w:vAlign w:val="center"/>
          </w:tcPr>
          <w:p>
            <w:pPr>
              <w:pStyle w:val="Normal"/>
              <w:widowControl w:val="false"/>
              <w:spacing w:before="80" w:after="60"/>
              <w:jc w:val="center"/>
              <w:rPr>
                <w:sz w:val="16"/>
                <w:szCs w:val="16"/>
              </w:rPr>
            </w:pPr>
            <w:r>
              <w:rPr>
                <w:sz w:val="16"/>
                <w:szCs w:val="16"/>
              </w:rPr>
              <w:t>Approbateur</w:t>
            </w:r>
          </w:p>
        </w:tc>
      </w:tr>
      <w:tr>
        <w:trPr>
          <w:trHeight w:val="283" w:hRule="atLeast"/>
        </w:trPr>
        <w:tc>
          <w:tcPr>
            <w:tcW w:w="917" w:type="dxa"/>
            <w:tcBorders>
              <w:top w:val="single" w:sz="6" w:space="0" w:color="000000"/>
              <w:left w:val="single" w:sz="12" w:space="0" w:color="000000"/>
              <w:bottom w:val="dotted" w:sz="4" w:space="0" w:color="000000"/>
              <w:right w:val="single" w:sz="6" w:space="0" w:color="000000"/>
            </w:tcBorders>
            <w:vAlign w:val="center"/>
          </w:tcPr>
          <w:p>
            <w:pPr>
              <w:pStyle w:val="Normal"/>
              <w:widowControl w:val="false"/>
              <w:spacing w:before="80" w:after="80"/>
              <w:jc w:val="center"/>
              <w:rPr>
                <w:sz w:val="18"/>
                <w:szCs w:val="18"/>
              </w:rPr>
            </w:pPr>
            <w:r>
              <w:rPr>
                <w:sz w:val="18"/>
                <w:szCs w:val="18"/>
              </w:rPr>
              <w:t>A</w:t>
            </w:r>
          </w:p>
        </w:tc>
        <w:tc>
          <w:tcPr>
            <w:tcW w:w="1297" w:type="dxa"/>
            <w:tcBorders>
              <w:top w:val="single" w:sz="6" w:space="0" w:color="000000"/>
              <w:left w:val="single" w:sz="6" w:space="0" w:color="000000"/>
              <w:bottom w:val="dotted" w:sz="4" w:space="0" w:color="000000"/>
              <w:right w:val="single" w:sz="6" w:space="0" w:color="000000"/>
            </w:tcBorders>
            <w:vAlign w:val="center"/>
          </w:tcPr>
          <w:p>
            <w:pPr>
              <w:pStyle w:val="Normal"/>
              <w:widowControl w:val="false"/>
              <w:spacing w:before="80" w:after="80"/>
              <w:jc w:val="center"/>
              <w:rPr>
                <w:sz w:val="18"/>
                <w:szCs w:val="18"/>
              </w:rPr>
            </w:pPr>
            <w:r>
              <w:rPr>
                <w:sz w:val="18"/>
                <w:szCs w:val="18"/>
              </w:rPr>
              <w:t>22/01/2026</w:t>
            </w:r>
          </w:p>
        </w:tc>
        <w:tc>
          <w:tcPr>
            <w:tcW w:w="3863" w:type="dxa"/>
            <w:tcBorders>
              <w:top w:val="single" w:sz="6" w:space="0" w:color="000000"/>
              <w:left w:val="single" w:sz="6" w:space="0" w:color="000000"/>
              <w:bottom w:val="dotted" w:sz="4" w:space="0" w:color="000000"/>
              <w:right w:val="single" w:sz="6" w:space="0" w:color="000000"/>
            </w:tcBorders>
            <w:vAlign w:val="center"/>
          </w:tcPr>
          <w:p>
            <w:pPr>
              <w:pStyle w:val="Normal"/>
              <w:widowControl w:val="false"/>
              <w:spacing w:before="80" w:after="80"/>
              <w:ind w:left="34" w:hanging="0"/>
              <w:jc w:val="center"/>
              <w:rPr>
                <w:sz w:val="18"/>
                <w:szCs w:val="18"/>
              </w:rPr>
            </w:pPr>
            <w:r>
              <w:rPr>
                <w:sz w:val="18"/>
                <w:szCs w:val="18"/>
              </w:rPr>
              <w:t>1</w:t>
            </w:r>
            <w:r>
              <w:rPr>
                <w:sz w:val="18"/>
                <w:szCs w:val="18"/>
                <w:vertAlign w:val="superscript"/>
              </w:rPr>
              <w:t>ère</w:t>
            </w:r>
            <w:r>
              <w:rPr>
                <w:sz w:val="18"/>
                <w:szCs w:val="18"/>
              </w:rPr>
              <w:t xml:space="preserve"> diffusion</w:t>
            </w:r>
          </w:p>
        </w:tc>
        <w:tc>
          <w:tcPr>
            <w:tcW w:w="1704" w:type="dxa"/>
            <w:tcBorders>
              <w:top w:val="single" w:sz="6" w:space="0" w:color="000000"/>
              <w:left w:val="single" w:sz="6" w:space="0" w:color="000000"/>
              <w:bottom w:val="dotted" w:sz="4" w:space="0" w:color="000000"/>
              <w:right w:val="single" w:sz="6" w:space="0" w:color="000000"/>
            </w:tcBorders>
            <w:vAlign w:val="center"/>
          </w:tcPr>
          <w:p>
            <w:pPr>
              <w:pStyle w:val="Normal"/>
              <w:widowControl w:val="false"/>
              <w:spacing w:before="80" w:after="80"/>
              <w:jc w:val="center"/>
              <w:rPr>
                <w:sz w:val="18"/>
                <w:szCs w:val="18"/>
              </w:rPr>
            </w:pPr>
            <w:r>
              <w:rPr>
                <w:sz w:val="18"/>
                <w:szCs w:val="18"/>
              </w:rPr>
              <w:t>V. Boulinguez</w:t>
            </w:r>
          </w:p>
        </w:tc>
        <w:tc>
          <w:tcPr>
            <w:tcW w:w="1134" w:type="dxa"/>
            <w:tcBorders>
              <w:top w:val="single" w:sz="6" w:space="0" w:color="000000"/>
              <w:left w:val="single" w:sz="6" w:space="0" w:color="000000"/>
              <w:bottom w:val="dotted" w:sz="4" w:space="0" w:color="000000"/>
              <w:right w:val="single" w:sz="6" w:space="0" w:color="000000"/>
            </w:tcBorders>
            <w:vAlign w:val="center"/>
          </w:tcPr>
          <w:p>
            <w:pPr>
              <w:pStyle w:val="Normal"/>
              <w:widowControl w:val="false"/>
              <w:spacing w:before="80" w:after="80"/>
              <w:jc w:val="center"/>
              <w:rPr>
                <w:sz w:val="18"/>
                <w:szCs w:val="18"/>
              </w:rPr>
            </w:pPr>
            <w:r>
              <w:rPr>
                <w:sz w:val="18"/>
                <w:szCs w:val="18"/>
              </w:rPr>
              <w:t>T. Ballet</w:t>
            </w:r>
          </w:p>
        </w:tc>
        <w:tc>
          <w:tcPr>
            <w:tcW w:w="1357" w:type="dxa"/>
            <w:tcBorders>
              <w:top w:val="single" w:sz="6" w:space="0" w:color="000000"/>
              <w:left w:val="single" w:sz="6" w:space="0" w:color="000000"/>
              <w:bottom w:val="dotted" w:sz="4" w:space="0" w:color="000000"/>
              <w:right w:val="single" w:sz="12" w:space="0" w:color="000000"/>
            </w:tcBorders>
            <w:vAlign w:val="center"/>
          </w:tcPr>
          <w:p>
            <w:pPr>
              <w:pStyle w:val="Normal"/>
              <w:widowControl w:val="false"/>
              <w:spacing w:before="80" w:after="80"/>
              <w:jc w:val="center"/>
              <w:rPr>
                <w:sz w:val="18"/>
                <w:szCs w:val="18"/>
              </w:rPr>
            </w:pPr>
            <w:r>
              <w:rPr>
                <w:sz w:val="18"/>
                <w:szCs w:val="18"/>
              </w:rPr>
              <w:t>F. Carneiro</w:t>
            </w:r>
          </w:p>
        </w:tc>
      </w:tr>
      <w:tr>
        <w:trPr>
          <w:trHeight w:val="283" w:hRule="atLeast"/>
        </w:trPr>
        <w:tc>
          <w:tcPr>
            <w:tcW w:w="917" w:type="dxa"/>
            <w:tcBorders>
              <w:top w:val="dotted" w:sz="4" w:space="0" w:color="000000"/>
              <w:left w:val="single" w:sz="12" w:space="0" w:color="000000"/>
              <w:bottom w:val="dotted" w:sz="4" w:space="0" w:color="000000"/>
              <w:right w:val="single" w:sz="6" w:space="0" w:color="000000"/>
            </w:tcBorders>
            <w:vAlign w:val="center"/>
          </w:tcPr>
          <w:p>
            <w:pPr>
              <w:pStyle w:val="Normal"/>
              <w:widowControl w:val="false"/>
              <w:spacing w:before="80" w:after="80"/>
              <w:jc w:val="center"/>
              <w:rPr>
                <w:sz w:val="18"/>
                <w:szCs w:val="18"/>
              </w:rPr>
            </w:pPr>
            <w:r>
              <w:rPr>
                <w:sz w:val="18"/>
                <w:szCs w:val="18"/>
              </w:rPr>
            </w:r>
          </w:p>
        </w:tc>
        <w:tc>
          <w:tcPr>
            <w:tcW w:w="1297" w:type="dxa"/>
            <w:tcBorders>
              <w:top w:val="dotted" w:sz="4" w:space="0" w:color="000000"/>
              <w:left w:val="single" w:sz="6" w:space="0" w:color="000000"/>
              <w:bottom w:val="dotted" w:sz="4" w:space="0" w:color="000000"/>
              <w:right w:val="single" w:sz="6" w:space="0" w:color="000000"/>
            </w:tcBorders>
            <w:vAlign w:val="center"/>
          </w:tcPr>
          <w:p>
            <w:pPr>
              <w:pStyle w:val="Normal"/>
              <w:widowControl w:val="false"/>
              <w:spacing w:before="80" w:after="80"/>
              <w:jc w:val="center"/>
              <w:rPr>
                <w:sz w:val="18"/>
                <w:szCs w:val="18"/>
              </w:rPr>
            </w:pPr>
            <w:r>
              <w:rPr>
                <w:sz w:val="18"/>
                <w:szCs w:val="18"/>
              </w:rPr>
            </w:r>
          </w:p>
        </w:tc>
        <w:tc>
          <w:tcPr>
            <w:tcW w:w="3863" w:type="dxa"/>
            <w:tcBorders>
              <w:top w:val="dotted" w:sz="4" w:space="0" w:color="000000"/>
              <w:left w:val="single" w:sz="6" w:space="0" w:color="000000"/>
              <w:bottom w:val="dotted" w:sz="4" w:space="0" w:color="000000"/>
              <w:right w:val="single" w:sz="6" w:space="0" w:color="000000"/>
            </w:tcBorders>
            <w:vAlign w:val="center"/>
          </w:tcPr>
          <w:p>
            <w:pPr>
              <w:pStyle w:val="Normal"/>
              <w:widowControl w:val="false"/>
              <w:spacing w:before="80" w:after="80"/>
              <w:jc w:val="center"/>
              <w:rPr>
                <w:sz w:val="18"/>
                <w:szCs w:val="18"/>
              </w:rPr>
            </w:pPr>
            <w:r>
              <w:rPr>
                <w:sz w:val="18"/>
                <w:szCs w:val="18"/>
              </w:rPr>
            </w:r>
          </w:p>
        </w:tc>
        <w:tc>
          <w:tcPr>
            <w:tcW w:w="1704" w:type="dxa"/>
            <w:tcBorders>
              <w:top w:val="dotted" w:sz="4" w:space="0" w:color="000000"/>
              <w:left w:val="single" w:sz="6" w:space="0" w:color="000000"/>
              <w:bottom w:val="dotted" w:sz="4" w:space="0" w:color="000000"/>
              <w:right w:val="single" w:sz="6" w:space="0" w:color="000000"/>
            </w:tcBorders>
            <w:vAlign w:val="center"/>
          </w:tcPr>
          <w:p>
            <w:pPr>
              <w:pStyle w:val="Normal"/>
              <w:widowControl w:val="false"/>
              <w:spacing w:before="80" w:after="80"/>
              <w:jc w:val="center"/>
              <w:rPr>
                <w:sz w:val="18"/>
                <w:szCs w:val="18"/>
              </w:rPr>
            </w:pPr>
            <w:r>
              <w:rPr>
                <w:sz w:val="18"/>
                <w:szCs w:val="18"/>
              </w:rPr>
            </w:r>
          </w:p>
        </w:tc>
        <w:tc>
          <w:tcPr>
            <w:tcW w:w="1134" w:type="dxa"/>
            <w:tcBorders>
              <w:top w:val="dotted" w:sz="4" w:space="0" w:color="000000"/>
              <w:left w:val="single" w:sz="6" w:space="0" w:color="000000"/>
              <w:bottom w:val="dotted" w:sz="4" w:space="0" w:color="000000"/>
              <w:right w:val="single" w:sz="6" w:space="0" w:color="000000"/>
            </w:tcBorders>
            <w:vAlign w:val="center"/>
          </w:tcPr>
          <w:p>
            <w:pPr>
              <w:pStyle w:val="Normal"/>
              <w:widowControl w:val="false"/>
              <w:spacing w:before="80" w:after="80"/>
              <w:jc w:val="center"/>
              <w:rPr>
                <w:sz w:val="18"/>
                <w:szCs w:val="18"/>
              </w:rPr>
            </w:pPr>
            <w:r>
              <w:rPr>
                <w:sz w:val="18"/>
                <w:szCs w:val="18"/>
              </w:rPr>
            </w:r>
          </w:p>
        </w:tc>
        <w:tc>
          <w:tcPr>
            <w:tcW w:w="1357" w:type="dxa"/>
            <w:tcBorders>
              <w:top w:val="dotted" w:sz="4" w:space="0" w:color="000000"/>
              <w:left w:val="single" w:sz="6" w:space="0" w:color="000000"/>
              <w:bottom w:val="dotted" w:sz="4" w:space="0" w:color="000000"/>
              <w:right w:val="single" w:sz="12" w:space="0" w:color="000000"/>
            </w:tcBorders>
            <w:vAlign w:val="center"/>
          </w:tcPr>
          <w:p>
            <w:pPr>
              <w:pStyle w:val="Normal"/>
              <w:widowControl w:val="false"/>
              <w:spacing w:before="80" w:after="80"/>
              <w:jc w:val="center"/>
              <w:rPr>
                <w:sz w:val="18"/>
                <w:szCs w:val="18"/>
              </w:rPr>
            </w:pPr>
            <w:r>
              <w:rPr>
                <w:sz w:val="18"/>
                <w:szCs w:val="18"/>
              </w:rPr>
            </w:r>
          </w:p>
        </w:tc>
      </w:tr>
      <w:tr>
        <w:trPr>
          <w:trHeight w:val="283" w:hRule="atLeast"/>
        </w:trPr>
        <w:tc>
          <w:tcPr>
            <w:tcW w:w="917" w:type="dxa"/>
            <w:tcBorders>
              <w:top w:val="dotted" w:sz="4" w:space="0" w:color="000000"/>
              <w:left w:val="single" w:sz="12" w:space="0" w:color="000000"/>
              <w:bottom w:val="single" w:sz="12" w:space="0" w:color="000000"/>
              <w:right w:val="single" w:sz="6" w:space="0" w:color="000000"/>
            </w:tcBorders>
            <w:vAlign w:val="center"/>
          </w:tcPr>
          <w:p>
            <w:pPr>
              <w:pStyle w:val="Normal"/>
              <w:widowControl w:val="false"/>
              <w:spacing w:before="80" w:after="80"/>
              <w:jc w:val="center"/>
              <w:rPr>
                <w:sz w:val="18"/>
                <w:szCs w:val="18"/>
              </w:rPr>
            </w:pPr>
            <w:r>
              <w:rPr>
                <w:sz w:val="18"/>
                <w:szCs w:val="18"/>
              </w:rPr>
            </w:r>
          </w:p>
        </w:tc>
        <w:tc>
          <w:tcPr>
            <w:tcW w:w="1297" w:type="dxa"/>
            <w:tcBorders>
              <w:top w:val="dotted" w:sz="4" w:space="0" w:color="000000"/>
              <w:left w:val="single" w:sz="6" w:space="0" w:color="000000"/>
              <w:bottom w:val="single" w:sz="12" w:space="0" w:color="000000"/>
              <w:right w:val="single" w:sz="6" w:space="0" w:color="000000"/>
            </w:tcBorders>
            <w:vAlign w:val="center"/>
          </w:tcPr>
          <w:p>
            <w:pPr>
              <w:pStyle w:val="Normal"/>
              <w:widowControl w:val="false"/>
              <w:spacing w:before="80" w:after="80"/>
              <w:jc w:val="center"/>
              <w:rPr>
                <w:sz w:val="18"/>
                <w:szCs w:val="18"/>
              </w:rPr>
            </w:pPr>
            <w:r>
              <w:rPr>
                <w:sz w:val="18"/>
                <w:szCs w:val="18"/>
              </w:rPr>
            </w:r>
          </w:p>
        </w:tc>
        <w:tc>
          <w:tcPr>
            <w:tcW w:w="3863" w:type="dxa"/>
            <w:tcBorders>
              <w:top w:val="dotted" w:sz="4" w:space="0" w:color="000000"/>
              <w:left w:val="single" w:sz="6" w:space="0" w:color="000000"/>
              <w:bottom w:val="single" w:sz="12" w:space="0" w:color="000000"/>
              <w:right w:val="single" w:sz="6" w:space="0" w:color="000000"/>
            </w:tcBorders>
            <w:vAlign w:val="center"/>
          </w:tcPr>
          <w:p>
            <w:pPr>
              <w:pStyle w:val="Normal"/>
              <w:widowControl w:val="false"/>
              <w:spacing w:before="80" w:after="80"/>
              <w:jc w:val="center"/>
              <w:rPr>
                <w:sz w:val="18"/>
                <w:szCs w:val="18"/>
              </w:rPr>
            </w:pPr>
            <w:r>
              <w:rPr>
                <w:sz w:val="18"/>
                <w:szCs w:val="18"/>
              </w:rPr>
            </w:r>
          </w:p>
        </w:tc>
        <w:tc>
          <w:tcPr>
            <w:tcW w:w="1704" w:type="dxa"/>
            <w:tcBorders>
              <w:top w:val="dotted" w:sz="4" w:space="0" w:color="000000"/>
              <w:left w:val="single" w:sz="6" w:space="0" w:color="000000"/>
              <w:bottom w:val="single" w:sz="12" w:space="0" w:color="000000"/>
              <w:right w:val="single" w:sz="6" w:space="0" w:color="000000"/>
            </w:tcBorders>
            <w:vAlign w:val="center"/>
          </w:tcPr>
          <w:p>
            <w:pPr>
              <w:pStyle w:val="Normal"/>
              <w:widowControl w:val="false"/>
              <w:spacing w:before="80" w:after="80"/>
              <w:jc w:val="center"/>
              <w:rPr>
                <w:sz w:val="18"/>
                <w:szCs w:val="18"/>
              </w:rPr>
            </w:pPr>
            <w:r>
              <w:rPr>
                <w:sz w:val="18"/>
                <w:szCs w:val="18"/>
              </w:rPr>
            </w:r>
          </w:p>
        </w:tc>
        <w:tc>
          <w:tcPr>
            <w:tcW w:w="1134" w:type="dxa"/>
            <w:tcBorders>
              <w:top w:val="dotted" w:sz="4" w:space="0" w:color="000000"/>
              <w:left w:val="single" w:sz="6" w:space="0" w:color="000000"/>
              <w:bottom w:val="single" w:sz="12" w:space="0" w:color="000000"/>
              <w:right w:val="single" w:sz="6" w:space="0" w:color="000000"/>
            </w:tcBorders>
            <w:vAlign w:val="center"/>
          </w:tcPr>
          <w:p>
            <w:pPr>
              <w:pStyle w:val="Normal"/>
              <w:widowControl w:val="false"/>
              <w:spacing w:before="80" w:after="80"/>
              <w:jc w:val="center"/>
              <w:rPr>
                <w:sz w:val="18"/>
                <w:szCs w:val="18"/>
              </w:rPr>
            </w:pPr>
            <w:r>
              <w:rPr>
                <w:sz w:val="18"/>
                <w:szCs w:val="18"/>
              </w:rPr>
            </w:r>
          </w:p>
        </w:tc>
        <w:tc>
          <w:tcPr>
            <w:tcW w:w="1357" w:type="dxa"/>
            <w:tcBorders>
              <w:top w:val="dotted" w:sz="4" w:space="0" w:color="000000"/>
              <w:left w:val="single" w:sz="6" w:space="0" w:color="000000"/>
              <w:bottom w:val="single" w:sz="12" w:space="0" w:color="000000"/>
              <w:right w:val="single" w:sz="12" w:space="0" w:color="000000"/>
            </w:tcBorders>
            <w:vAlign w:val="center"/>
          </w:tcPr>
          <w:p>
            <w:pPr>
              <w:pStyle w:val="Normal"/>
              <w:widowControl w:val="false"/>
              <w:spacing w:before="80" w:after="80"/>
              <w:jc w:val="center"/>
              <w:rPr>
                <w:sz w:val="18"/>
                <w:szCs w:val="18"/>
              </w:rPr>
            </w:pPr>
            <w:r>
              <w:rPr>
                <w:sz w:val="18"/>
                <w:szCs w:val="18"/>
              </w:rPr>
            </w:r>
          </w:p>
        </w:tc>
      </w:tr>
    </w:tbl>
    <w:p>
      <w:pPr>
        <w:pStyle w:val="Normal"/>
        <w:jc w:val="center"/>
        <w:rPr/>
      </w:pPr>
      <w:r>
        <w:rPr/>
      </w:r>
    </w:p>
    <w:tbl>
      <w:tblPr>
        <w:tblW w:w="10273"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1712"/>
        <w:gridCol w:w="1712"/>
        <w:gridCol w:w="1712"/>
        <w:gridCol w:w="1714"/>
        <w:gridCol w:w="1710"/>
        <w:gridCol w:w="1712"/>
      </w:tblGrid>
      <w:tr>
        <w:trPr/>
        <w:tc>
          <w:tcPr>
            <w:tcW w:w="10272" w:type="dxa"/>
            <w:gridSpan w:val="6"/>
            <w:tcBorders>
              <w:top w:val="single" w:sz="12" w:space="0" w:color="000000"/>
              <w:left w:val="single" w:sz="12" w:space="0" w:color="000000"/>
              <w:bottom w:val="single" w:sz="4" w:space="0" w:color="000000"/>
              <w:right w:val="single" w:sz="12" w:space="0" w:color="000000"/>
            </w:tcBorders>
            <w:shd w:color="auto" w:fill="D9D9D9" w:val="clear"/>
            <w:vAlign w:val="center"/>
          </w:tcPr>
          <w:p>
            <w:pPr>
              <w:pStyle w:val="Normal"/>
              <w:widowControl w:val="false"/>
              <w:spacing w:before="80" w:after="60"/>
              <w:jc w:val="center"/>
              <w:rPr/>
            </w:pPr>
            <w:r>
              <w:rPr/>
              <w:t>Référence du document</w:t>
            </w:r>
          </w:p>
        </w:tc>
      </w:tr>
      <w:tr>
        <w:trPr/>
        <w:tc>
          <w:tcPr>
            <w:tcW w:w="1712" w:type="dxa"/>
            <w:tcBorders>
              <w:top w:val="single" w:sz="4" w:space="0" w:color="000000"/>
              <w:left w:val="single" w:sz="12" w:space="0" w:color="000000"/>
              <w:bottom w:val="single" w:sz="4" w:space="0" w:color="000000"/>
              <w:right w:val="single" w:sz="4" w:space="0" w:color="000000"/>
            </w:tcBorders>
            <w:shd w:color="auto" w:fill="D9D9D9" w:val="clear"/>
            <w:vAlign w:val="center"/>
          </w:tcPr>
          <w:p>
            <w:pPr>
              <w:pStyle w:val="Normal"/>
              <w:widowControl w:val="false"/>
              <w:spacing w:before="80" w:after="60"/>
              <w:jc w:val="center"/>
              <w:rPr>
                <w:sz w:val="18"/>
                <w:szCs w:val="18"/>
              </w:rPr>
            </w:pPr>
            <w:r>
              <w:rPr>
                <w:sz w:val="18"/>
                <w:szCs w:val="18"/>
              </w:rPr>
              <w:t>N° d’affaire</w:t>
            </w:r>
          </w:p>
        </w:tc>
        <w:tc>
          <w:tcPr>
            <w:tcW w:w="1712"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pacing w:before="80" w:after="60"/>
              <w:jc w:val="center"/>
              <w:rPr>
                <w:sz w:val="18"/>
                <w:szCs w:val="18"/>
              </w:rPr>
            </w:pPr>
            <w:r>
              <w:rPr>
                <w:sz w:val="18"/>
                <w:szCs w:val="18"/>
              </w:rPr>
              <w:t>Phase</w:t>
            </w:r>
          </w:p>
        </w:tc>
        <w:tc>
          <w:tcPr>
            <w:tcW w:w="1712"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pacing w:before="80" w:after="60"/>
              <w:jc w:val="center"/>
              <w:rPr>
                <w:sz w:val="18"/>
                <w:szCs w:val="18"/>
              </w:rPr>
            </w:pPr>
            <w:r>
              <w:rPr>
                <w:sz w:val="18"/>
                <w:szCs w:val="18"/>
              </w:rPr>
              <w:t>Nature doc</w:t>
            </w:r>
          </w:p>
        </w:tc>
        <w:tc>
          <w:tcPr>
            <w:tcW w:w="1714"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pacing w:before="80" w:after="60"/>
              <w:jc w:val="center"/>
              <w:rPr>
                <w:sz w:val="18"/>
                <w:szCs w:val="18"/>
              </w:rPr>
            </w:pPr>
            <w:r>
              <w:rPr>
                <w:sz w:val="18"/>
                <w:szCs w:val="18"/>
              </w:rPr>
              <w:t>Emetteur</w:t>
            </w:r>
          </w:p>
        </w:tc>
        <w:tc>
          <w:tcPr>
            <w:tcW w:w="1710"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pacing w:before="80" w:after="60"/>
              <w:jc w:val="center"/>
              <w:rPr>
                <w:sz w:val="18"/>
                <w:szCs w:val="18"/>
              </w:rPr>
            </w:pPr>
            <w:r>
              <w:rPr>
                <w:sz w:val="18"/>
                <w:szCs w:val="18"/>
              </w:rPr>
              <w:t>Numéro</w:t>
            </w:r>
          </w:p>
        </w:tc>
        <w:tc>
          <w:tcPr>
            <w:tcW w:w="1712" w:type="dxa"/>
            <w:tcBorders>
              <w:top w:val="single" w:sz="4" w:space="0" w:color="000000"/>
              <w:left w:val="single" w:sz="4" w:space="0" w:color="000000"/>
              <w:bottom w:val="single" w:sz="4" w:space="0" w:color="000000"/>
              <w:right w:val="single" w:sz="12" w:space="0" w:color="000000"/>
            </w:tcBorders>
            <w:shd w:color="auto" w:fill="D9D9D9" w:val="clear"/>
            <w:vAlign w:val="center"/>
          </w:tcPr>
          <w:p>
            <w:pPr>
              <w:pStyle w:val="Normal"/>
              <w:widowControl w:val="false"/>
              <w:spacing w:before="80" w:after="60"/>
              <w:jc w:val="center"/>
              <w:rPr>
                <w:sz w:val="18"/>
                <w:szCs w:val="18"/>
              </w:rPr>
            </w:pPr>
            <w:r>
              <w:rPr>
                <w:sz w:val="18"/>
                <w:szCs w:val="18"/>
              </w:rPr>
              <w:t>Indice</w:t>
            </w:r>
          </w:p>
        </w:tc>
      </w:tr>
      <w:tr>
        <w:trPr>
          <w:trHeight w:val="644" w:hRule="atLeast"/>
        </w:trPr>
        <w:tc>
          <w:tcPr>
            <w:tcW w:w="1712" w:type="dxa"/>
            <w:tcBorders>
              <w:top w:val="single" w:sz="4" w:space="0" w:color="000000"/>
              <w:left w:val="single" w:sz="12" w:space="0" w:color="000000"/>
              <w:bottom w:val="single" w:sz="12" w:space="0" w:color="000000"/>
              <w:right w:val="single" w:sz="4" w:space="0" w:color="000000"/>
            </w:tcBorders>
            <w:vAlign w:val="center"/>
          </w:tcPr>
          <w:p>
            <w:pPr>
              <w:pStyle w:val="Normal"/>
              <w:widowControl w:val="false"/>
              <w:spacing w:before="80" w:after="60"/>
              <w:jc w:val="center"/>
              <w:rPr>
                <w:b/>
                <w:b/>
                <w:sz w:val="32"/>
                <w:szCs w:val="32"/>
              </w:rPr>
            </w:pPr>
            <w:r>
              <w:rPr>
                <w:b/>
                <w:sz w:val="32"/>
                <w:szCs w:val="32"/>
              </w:rPr>
              <w:t>CC 6662</w:t>
            </w:r>
          </w:p>
        </w:tc>
        <w:tc>
          <w:tcPr>
            <w:tcW w:w="1712" w:type="dxa"/>
            <w:tcBorders>
              <w:top w:val="single" w:sz="4" w:space="0" w:color="000000"/>
              <w:left w:val="single" w:sz="4" w:space="0" w:color="000000"/>
              <w:bottom w:val="single" w:sz="12" w:space="0" w:color="000000"/>
              <w:right w:val="single" w:sz="4" w:space="0" w:color="000000"/>
            </w:tcBorders>
            <w:vAlign w:val="center"/>
          </w:tcPr>
          <w:p>
            <w:pPr>
              <w:pStyle w:val="Normal"/>
              <w:widowControl w:val="false"/>
              <w:spacing w:before="80" w:after="60"/>
              <w:jc w:val="center"/>
              <w:rPr>
                <w:b/>
                <w:b/>
                <w:sz w:val="32"/>
                <w:szCs w:val="32"/>
              </w:rPr>
            </w:pPr>
            <w:r>
              <w:rPr>
                <w:b/>
                <w:sz w:val="32"/>
                <w:szCs w:val="32"/>
              </w:rPr>
              <w:t>DCE</w:t>
            </w:r>
          </w:p>
        </w:tc>
        <w:tc>
          <w:tcPr>
            <w:tcW w:w="1712" w:type="dxa"/>
            <w:tcBorders>
              <w:top w:val="single" w:sz="4" w:space="0" w:color="000000"/>
              <w:left w:val="single" w:sz="4" w:space="0" w:color="000000"/>
              <w:bottom w:val="single" w:sz="12" w:space="0" w:color="000000"/>
              <w:right w:val="single" w:sz="4" w:space="0" w:color="000000"/>
            </w:tcBorders>
            <w:vAlign w:val="center"/>
          </w:tcPr>
          <w:p>
            <w:pPr>
              <w:pStyle w:val="Normal"/>
              <w:widowControl w:val="false"/>
              <w:spacing w:before="80" w:after="60"/>
              <w:jc w:val="center"/>
              <w:rPr>
                <w:b/>
                <w:b/>
                <w:sz w:val="32"/>
                <w:szCs w:val="32"/>
              </w:rPr>
            </w:pPr>
            <w:r>
              <w:rPr>
                <w:b/>
                <w:sz w:val="32"/>
                <w:szCs w:val="32"/>
              </w:rPr>
              <w:t>BP</w:t>
            </w:r>
          </w:p>
        </w:tc>
        <w:tc>
          <w:tcPr>
            <w:tcW w:w="1714" w:type="dxa"/>
            <w:tcBorders>
              <w:top w:val="single" w:sz="4" w:space="0" w:color="000000"/>
              <w:left w:val="single" w:sz="4" w:space="0" w:color="000000"/>
              <w:bottom w:val="single" w:sz="12" w:space="0" w:color="000000"/>
              <w:right w:val="single" w:sz="4" w:space="0" w:color="000000"/>
            </w:tcBorders>
            <w:vAlign w:val="center"/>
          </w:tcPr>
          <w:p>
            <w:pPr>
              <w:pStyle w:val="Normal"/>
              <w:widowControl w:val="false"/>
              <w:spacing w:before="80" w:after="60"/>
              <w:jc w:val="center"/>
              <w:rPr>
                <w:b/>
                <w:b/>
                <w:sz w:val="32"/>
                <w:szCs w:val="32"/>
              </w:rPr>
            </w:pPr>
            <w:r>
              <w:rPr>
                <w:b/>
                <w:sz w:val="32"/>
                <w:szCs w:val="32"/>
              </w:rPr>
              <w:t>IGP</w:t>
            </w:r>
          </w:p>
        </w:tc>
        <w:tc>
          <w:tcPr>
            <w:tcW w:w="1710" w:type="dxa"/>
            <w:tcBorders>
              <w:top w:val="single" w:sz="4" w:space="0" w:color="000000"/>
              <w:left w:val="single" w:sz="4" w:space="0" w:color="000000"/>
              <w:bottom w:val="single" w:sz="12" w:space="0" w:color="000000"/>
              <w:right w:val="single" w:sz="4" w:space="0" w:color="000000"/>
            </w:tcBorders>
            <w:vAlign w:val="center"/>
          </w:tcPr>
          <w:p>
            <w:pPr>
              <w:pStyle w:val="Normal"/>
              <w:widowControl w:val="false"/>
              <w:spacing w:before="80" w:after="60"/>
              <w:jc w:val="center"/>
              <w:rPr>
                <w:b/>
                <w:b/>
                <w:sz w:val="32"/>
                <w:szCs w:val="32"/>
              </w:rPr>
            </w:pPr>
            <w:r>
              <w:rPr>
                <w:b/>
                <w:sz w:val="32"/>
                <w:szCs w:val="32"/>
              </w:rPr>
              <w:t>1-2</w:t>
            </w:r>
          </w:p>
        </w:tc>
        <w:tc>
          <w:tcPr>
            <w:tcW w:w="1712" w:type="dxa"/>
            <w:tcBorders>
              <w:top w:val="single" w:sz="4" w:space="0" w:color="000000"/>
              <w:left w:val="single" w:sz="4" w:space="0" w:color="000000"/>
              <w:bottom w:val="single" w:sz="12" w:space="0" w:color="000000"/>
              <w:right w:val="single" w:sz="12" w:space="0" w:color="000000"/>
            </w:tcBorders>
            <w:vAlign w:val="center"/>
          </w:tcPr>
          <w:p>
            <w:pPr>
              <w:pStyle w:val="Normal"/>
              <w:widowControl w:val="false"/>
              <w:spacing w:before="80" w:after="60"/>
              <w:jc w:val="center"/>
              <w:rPr>
                <w:b/>
                <w:b/>
                <w:sz w:val="32"/>
                <w:szCs w:val="32"/>
              </w:rPr>
            </w:pPr>
            <w:r>
              <w:rPr>
                <w:b/>
                <w:sz w:val="32"/>
                <w:szCs w:val="32"/>
              </w:rPr>
              <w:t>A</w:t>
            </w:r>
          </w:p>
        </w:tc>
      </w:tr>
    </w:tbl>
    <w:p>
      <w:pPr>
        <w:pStyle w:val="Normal"/>
        <w:rPr/>
      </w:pPr>
      <w:r>
        <w:rPr/>
      </w:r>
      <w:r>
        <w:br w:type="page"/>
      </w:r>
    </w:p>
    <w:p>
      <w:pPr>
        <w:pStyle w:val="Normal"/>
        <w:rPr>
          <w:b/>
          <w:b/>
          <w:sz w:val="32"/>
          <w:szCs w:val="32"/>
          <w:u w:val="single"/>
        </w:rPr>
      </w:pPr>
      <w:r>
        <w:rPr>
          <w:b/>
          <w:sz w:val="32"/>
          <w:szCs w:val="32"/>
          <w:u w:val="single"/>
        </w:rPr>
        <w:t>PRÉLIMINAIRE</w:t>
      </w:r>
    </w:p>
    <w:p>
      <w:pPr>
        <w:pStyle w:val="Normal"/>
        <w:spacing w:before="0" w:after="0"/>
        <w:ind w:left="426" w:hanging="0"/>
        <w:jc w:val="left"/>
        <w:rPr>
          <w:rFonts w:cs="Arial"/>
          <w:b/>
          <w:b/>
          <w:sz w:val="28"/>
          <w:highlight w:val="yellow"/>
        </w:rPr>
      </w:pPr>
      <w:r>
        <w:rPr>
          <w:rFonts w:cs="Arial"/>
          <w:b/>
          <w:sz w:val="28"/>
          <w:highlight w:val="yellow"/>
        </w:rPr>
      </w:r>
    </w:p>
    <w:p>
      <w:pPr>
        <w:pStyle w:val="Normal"/>
        <w:spacing w:before="0" w:after="0"/>
        <w:ind w:left="426" w:hanging="0"/>
        <w:jc w:val="left"/>
        <w:rPr>
          <w:rFonts w:cs="Arial"/>
          <w:b/>
          <w:b/>
          <w:sz w:val="28"/>
        </w:rPr>
      </w:pPr>
      <w:r>
        <w:rPr>
          <w:rFonts w:cs="Arial"/>
          <w:b/>
          <w:sz w:val="28"/>
        </w:rPr>
        <w:t>GENERALITES</w:t>
      </w:r>
    </w:p>
    <w:p>
      <w:pPr>
        <w:pStyle w:val="Normal"/>
        <w:ind w:left="709" w:hanging="0"/>
        <w:rPr/>
      </w:pPr>
      <w:r>
        <w:rPr/>
        <w:t>L'ensemble des prix définis ci-après inclut toutes les prestations nécessaires à la complète réalisation des travaux décrits dans les pièces du marché, suivant les prescriptions décrites dans les spécifications techniques et les règles de l'art.</w:t>
      </w:r>
    </w:p>
    <w:p>
      <w:pPr>
        <w:pStyle w:val="Normal"/>
        <w:ind w:left="709" w:hanging="0"/>
        <w:rPr/>
      </w:pPr>
      <w:r>
        <w:rPr/>
        <w:t>Toutes les sujétions de main-d’œuvre, de fourniture, d'exécution (locations de matériels, dépréciations d’utilisations, combustibles, transformations, etc.), d'études, de contrôles (suivant le mode opératoire défini dans le CCTP) sont incluses sans rémunération accessoire dans les prix du présent bordereau. En conséquence, tous les prix d’essais, d’études, de contrôles sont réputés inclus dans le prix du présent marché, s’ils ne font pas l’objet d’un prix particulier.</w:t>
      </w:r>
    </w:p>
    <w:p>
      <w:pPr>
        <w:pStyle w:val="Normal"/>
        <w:ind w:left="709" w:hanging="0"/>
        <w:rPr/>
      </w:pPr>
      <w:r>
        <w:rPr/>
        <w:t>Tous les travaux préparatoires, préliminaires et provisoires sont inclus dans les prix du présent bordereau s'ils ne font pas l'objet d'un prix particulier (y compris assainissement provisoire, pompages, etc.).</w:t>
      </w:r>
    </w:p>
    <w:p>
      <w:pPr>
        <w:pStyle w:val="Normal"/>
        <w:ind w:left="709" w:hanging="0"/>
        <w:rPr/>
      </w:pPr>
      <w:r>
        <w:rPr/>
        <w:t>Le tri des déchets, qu’ils soient issus directement ou indirectement de la réalisation de la prestation faisant l’objet d’un prix, la mise en dépôt provisoire puis l’acheminement vers les centres de stockage ou centres de regroupement ou unités de recyclage et leur prise en charge, tous droits compris, selon les modalités arrêtées dans le SOSED, sont inclus dans les prix du présent bordereau s'ils ne font pas l'objet d'un prix particulier.</w:t>
      </w:r>
    </w:p>
    <w:p>
      <w:pPr>
        <w:pStyle w:val="Normal"/>
        <w:ind w:left="709" w:hanging="0"/>
        <w:rPr/>
      </w:pPr>
      <w:r>
        <w:rPr/>
        <w:t>Toutes fournitures, mises à disposition et mises en œuvre concernant la protection de l’environnement contre toute pollution, pouvant être induite directement ou indirectement de la réalisation de la prestation faisant l’objet d’un prix sont inclus dans les prix du présent bordereau s'ils ne font pas l'objet d'un prix particulier.</w:t>
      </w:r>
    </w:p>
    <w:p>
      <w:pPr>
        <w:pStyle w:val="Normal"/>
        <w:ind w:left="709" w:hanging="0"/>
        <w:rPr/>
      </w:pPr>
      <w:r>
        <w:rPr/>
        <w:t>Toutes fournitures, mises à disposition et mises en œuvre concernant la remise en état, pouvant être induite directement ou indirectement de la réalisation de la prestation faisant l’objet d’un prix sont inclus dans les prix du présent bordereau s'ils ne font pas l'objet d'un prix particulier.</w:t>
      </w:r>
    </w:p>
    <w:p>
      <w:pPr>
        <w:pStyle w:val="Normal"/>
        <w:ind w:left="709" w:hanging="0"/>
        <w:rPr/>
      </w:pPr>
      <w:r>
        <w:rPr/>
        <w:t>Toutes les dispositions réglementaires de protection et mise en sécurité de l'hygiène et la santé des personnels nécessaires à la réalisation de la prestation sont inclus dans les prix du présent bordereau s'ils ne font pas l'objet d'un prix particulier.</w:t>
      </w:r>
    </w:p>
    <w:p>
      <w:pPr>
        <w:pStyle w:val="Normal"/>
        <w:ind w:left="709" w:hanging="0"/>
        <w:rPr/>
      </w:pPr>
      <w:r>
        <w:rPr/>
        <w:t xml:space="preserve">Aucun travail supplémentaire ne sera rémunéré en dehors du présent </w:t>
      </w:r>
      <w:del w:id="2" w:author="Auteur inconnu" w:date="2026-02-09T14:18:39Z">
        <w:r>
          <w:rPr/>
          <w:delText>Décomposition du Prix Global et Forfaitaire</w:delText>
        </w:r>
      </w:del>
      <w:ins w:id="3" w:author="Auteur inconnu" w:date="2026-02-09T14:18:39Z">
        <w:r>
          <w:rPr/>
          <w:t>Bordereau des Prix</w:t>
        </w:r>
      </w:ins>
      <w:r>
        <w:rPr/>
        <w:t xml:space="preserve"> sauf s'il est exécuté sur ordre écrit du Maître d’œuvre.</w:t>
      </w:r>
    </w:p>
    <w:p>
      <w:pPr>
        <w:pStyle w:val="Normal"/>
        <w:ind w:left="709" w:hanging="0"/>
        <w:rPr/>
      </w:pPr>
      <w:bookmarkStart w:id="0" w:name="_Hlk2001742"/>
      <w:r>
        <w:rPr/>
        <w:t>Il appartient à l’Entrepreneur de préciser dans sa soumission les prestations qui lui apparaîtraient ne pas être rémunérées dans le cadre du présent bordereau.</w:t>
      </w:r>
      <w:bookmarkEnd w:id="0"/>
    </w:p>
    <w:p>
      <w:pPr>
        <w:pStyle w:val="Normal"/>
        <w:spacing w:before="0" w:after="0"/>
        <w:ind w:left="426" w:hanging="0"/>
        <w:jc w:val="left"/>
        <w:rPr>
          <w:rFonts w:cs="Arial"/>
          <w:b/>
          <w:b/>
          <w:sz w:val="28"/>
        </w:rPr>
      </w:pPr>
      <w:r>
        <w:rPr>
          <w:rFonts w:cs="Arial"/>
          <w:b/>
          <w:sz w:val="28"/>
        </w:rPr>
      </w:r>
    </w:p>
    <w:p>
      <w:pPr>
        <w:pStyle w:val="Normal"/>
        <w:spacing w:before="0" w:after="0"/>
        <w:ind w:left="426" w:hanging="0"/>
        <w:jc w:val="left"/>
        <w:rPr>
          <w:rFonts w:cs="Arial"/>
          <w:b/>
          <w:b/>
          <w:sz w:val="28"/>
        </w:rPr>
      </w:pPr>
      <w:r>
        <w:rPr>
          <w:rFonts w:cs="Arial"/>
          <w:b/>
          <w:sz w:val="28"/>
        </w:rPr>
        <w:t>MATERIEL DE CHANTIER</w:t>
      </w:r>
    </w:p>
    <w:p>
      <w:pPr>
        <w:pStyle w:val="Normal"/>
        <w:ind w:left="709" w:hanging="0"/>
        <w:rPr/>
      </w:pPr>
      <w:r>
        <w:rPr/>
        <w:t>Tous les frais de matériel nécessaire à la mise en œuvre sont compris dans les prix. L’Entrepreneur devra tenir compte dans ses prix des frais des matériels pendant leur période de non-utilisation résultant du planning ainsi que des arrêts hebdomadaires et journaliers résultant de l’organisation des postes de travail.</w:t>
      </w:r>
    </w:p>
    <w:p>
      <w:pPr>
        <w:pStyle w:val="Normal"/>
        <w:ind w:left="709" w:hanging="0"/>
        <w:rPr/>
      </w:pPr>
      <w:r>
        <w:rPr/>
        <w:t>En général, les frais d’installation et de repliement du matériel, ainsi que les prix d’immobilisation éventuelle sont compris dans la mise en œuvre sauf quand des libellés de prix sont prévus explicitement pour ces tâches.</w:t>
      </w:r>
    </w:p>
    <w:p>
      <w:pPr>
        <w:pStyle w:val="Normal"/>
        <w:overflowPunct w:val="false"/>
        <w:spacing w:before="0" w:after="0"/>
        <w:jc w:val="left"/>
        <w:textAlignment w:val="auto"/>
        <w:rPr>
          <w:rFonts w:cs="Arial"/>
          <w:b/>
          <w:b/>
          <w:sz w:val="28"/>
        </w:rPr>
      </w:pPr>
      <w:r>
        <w:rPr>
          <w:rFonts w:cs="Arial"/>
          <w:b/>
          <w:sz w:val="28"/>
        </w:rPr>
      </w:r>
      <w:r>
        <w:br w:type="page"/>
      </w:r>
    </w:p>
    <w:p>
      <w:pPr>
        <w:pStyle w:val="Normal"/>
        <w:spacing w:before="0" w:after="0"/>
        <w:ind w:left="426" w:hanging="0"/>
        <w:jc w:val="left"/>
        <w:rPr>
          <w:rFonts w:cs="Arial"/>
          <w:b/>
          <w:b/>
          <w:sz w:val="28"/>
        </w:rPr>
      </w:pPr>
      <w:r>
        <w:rPr>
          <w:rFonts w:cs="Arial"/>
          <w:b/>
          <w:sz w:val="28"/>
        </w:rPr>
        <w:t>SUJETIONS PARTICULIERES DE CERTAINS PRIX</w:t>
      </w:r>
    </w:p>
    <w:p>
      <w:pPr>
        <w:pStyle w:val="Normal"/>
        <w:spacing w:before="0" w:after="0"/>
        <w:jc w:val="left"/>
        <w:rPr/>
      </w:pPr>
      <w:r>
        <w:rPr/>
      </w:r>
    </w:p>
    <w:p>
      <w:pPr>
        <w:pStyle w:val="Normal"/>
        <w:spacing w:before="0" w:after="0"/>
        <w:ind w:left="426" w:hanging="0"/>
        <w:jc w:val="left"/>
        <w:rPr/>
      </w:pPr>
      <w:r>
        <w:rPr>
          <w:rFonts w:cs="Arial"/>
          <w:b/>
        </w:rPr>
        <w:t>Bétons et coulis</w:t>
      </w:r>
    </w:p>
    <w:p>
      <w:pPr>
        <w:pStyle w:val="Normal"/>
        <w:ind w:left="709" w:hanging="0"/>
        <w:rPr/>
      </w:pPr>
      <w:r>
        <w:rPr/>
        <w:t>Les différents prix de béton tiennent compte notamment :</w:t>
      </w:r>
    </w:p>
    <w:p>
      <w:pPr>
        <w:pStyle w:val="Normal"/>
        <w:numPr>
          <w:ilvl w:val="0"/>
          <w:numId w:val="2"/>
        </w:numPr>
        <w:overflowPunct w:val="false"/>
        <w:ind w:left="993" w:hanging="284"/>
        <w:textAlignment w:val="auto"/>
        <w:rPr>
          <w:rFonts w:cs="Arial"/>
        </w:rPr>
      </w:pPr>
      <w:r>
        <w:rPr>
          <w:rFonts w:cs="Arial"/>
        </w:rPr>
        <w:t>Des études pour la mise au point des formules,</w:t>
      </w:r>
    </w:p>
    <w:p>
      <w:pPr>
        <w:pStyle w:val="Normal"/>
        <w:numPr>
          <w:ilvl w:val="0"/>
          <w:numId w:val="2"/>
        </w:numPr>
        <w:overflowPunct w:val="false"/>
        <w:ind w:left="993" w:hanging="284"/>
        <w:textAlignment w:val="auto"/>
        <w:rPr>
          <w:rFonts w:cs="Arial"/>
        </w:rPr>
      </w:pPr>
      <w:r>
        <w:rPr>
          <w:rFonts w:cs="Arial"/>
        </w:rPr>
        <w:t>Des épreuves d’études, de convenance et de contrôle,</w:t>
      </w:r>
    </w:p>
    <w:p>
      <w:pPr>
        <w:pStyle w:val="Normal"/>
        <w:numPr>
          <w:ilvl w:val="0"/>
          <w:numId w:val="2"/>
        </w:numPr>
        <w:overflowPunct w:val="false"/>
        <w:ind w:left="993" w:hanging="284"/>
        <w:textAlignment w:val="auto"/>
        <w:rPr>
          <w:rFonts w:cs="Arial"/>
        </w:rPr>
      </w:pPr>
      <w:r>
        <w:rPr>
          <w:rFonts w:cs="Arial"/>
        </w:rPr>
        <w:t>Des dispositifs nécessaires au transport et à la mise en œuvre (grue et benne, pompe, goulotte, projection, etc.) proposés par l’Entrepreneur et acceptés par le Maître d’Œuvre,</w:t>
      </w:r>
    </w:p>
    <w:p>
      <w:pPr>
        <w:pStyle w:val="Normal"/>
        <w:numPr>
          <w:ilvl w:val="0"/>
          <w:numId w:val="2"/>
        </w:numPr>
        <w:overflowPunct w:val="false"/>
        <w:ind w:left="993" w:hanging="284"/>
        <w:textAlignment w:val="auto"/>
        <w:rPr>
          <w:rFonts w:cs="Arial"/>
        </w:rPr>
      </w:pPr>
      <w:r>
        <w:rPr>
          <w:rFonts w:cs="Arial"/>
        </w:rPr>
        <w:t>De l'emploi éventuel d'adjuvants de toute nature (retardateur, plastifiant, entraîneur d'air, etc.) choisis parmi les produits agréés,</w:t>
      </w:r>
    </w:p>
    <w:p>
      <w:pPr>
        <w:pStyle w:val="Normal"/>
        <w:numPr>
          <w:ilvl w:val="0"/>
          <w:numId w:val="2"/>
        </w:numPr>
        <w:overflowPunct w:val="false"/>
        <w:ind w:left="993" w:hanging="284"/>
        <w:textAlignment w:val="auto"/>
        <w:rPr>
          <w:rFonts w:cs="Arial"/>
        </w:rPr>
      </w:pPr>
      <w:r>
        <w:rPr>
          <w:rFonts w:cs="Arial"/>
        </w:rPr>
        <w:t>Des traitements thermiques éventuels,</w:t>
      </w:r>
    </w:p>
    <w:p>
      <w:pPr>
        <w:pStyle w:val="Normal"/>
        <w:numPr>
          <w:ilvl w:val="0"/>
          <w:numId w:val="2"/>
        </w:numPr>
        <w:overflowPunct w:val="false"/>
        <w:ind w:left="993" w:hanging="284"/>
        <w:textAlignment w:val="auto"/>
        <w:rPr>
          <w:rFonts w:cs="Arial"/>
        </w:rPr>
      </w:pPr>
      <w:r>
        <w:rPr>
          <w:rFonts w:cs="Arial"/>
        </w:rPr>
        <w:t>De la vibration au moment du coulage,</w:t>
      </w:r>
    </w:p>
    <w:p>
      <w:pPr>
        <w:pStyle w:val="Normal"/>
        <w:numPr>
          <w:ilvl w:val="0"/>
          <w:numId w:val="2"/>
        </w:numPr>
        <w:overflowPunct w:val="false"/>
        <w:ind w:left="993" w:hanging="284"/>
        <w:textAlignment w:val="auto"/>
        <w:rPr>
          <w:rFonts w:cs="Arial"/>
        </w:rPr>
      </w:pPr>
      <w:r>
        <w:rPr>
          <w:rFonts w:cs="Arial"/>
        </w:rPr>
        <w:t>Des sujétions liées au bétonnage de grande masse de béton,</w:t>
      </w:r>
    </w:p>
    <w:p>
      <w:pPr>
        <w:pStyle w:val="Normal"/>
        <w:numPr>
          <w:ilvl w:val="0"/>
          <w:numId w:val="2"/>
        </w:numPr>
        <w:overflowPunct w:val="false"/>
        <w:ind w:left="993" w:hanging="284"/>
        <w:textAlignment w:val="auto"/>
        <w:rPr>
          <w:rFonts w:cs="Arial"/>
        </w:rPr>
      </w:pPr>
      <w:r>
        <w:rPr>
          <w:rFonts w:cs="Arial"/>
        </w:rPr>
        <w:t>De la complexité des coffrages et de la haute densité du ferraillage,</w:t>
      </w:r>
    </w:p>
    <w:p>
      <w:pPr>
        <w:pStyle w:val="Normal"/>
        <w:numPr>
          <w:ilvl w:val="0"/>
          <w:numId w:val="2"/>
        </w:numPr>
        <w:overflowPunct w:val="false"/>
        <w:ind w:left="993" w:hanging="284"/>
        <w:textAlignment w:val="auto"/>
        <w:rPr>
          <w:rFonts w:cs="Arial"/>
        </w:rPr>
      </w:pPr>
      <w:r>
        <w:rPr>
          <w:rFonts w:cs="Arial"/>
        </w:rPr>
        <w:t>Des réservations de toutes sortes (trappes de bétonnage, cheminées de bétonnage et de vibrations, etc.),</w:t>
      </w:r>
    </w:p>
    <w:p>
      <w:pPr>
        <w:pStyle w:val="Normal"/>
        <w:numPr>
          <w:ilvl w:val="0"/>
          <w:numId w:val="2"/>
        </w:numPr>
        <w:overflowPunct w:val="false"/>
        <w:ind w:left="993" w:hanging="284"/>
        <w:textAlignment w:val="auto"/>
        <w:rPr>
          <w:rFonts w:cs="Arial"/>
        </w:rPr>
      </w:pPr>
      <w:r>
        <w:rPr>
          <w:rFonts w:cs="Arial"/>
        </w:rPr>
        <w:t>Des frais de cure systématiques hormis ceux faisant l’objet d’un prix spécifique,</w:t>
      </w:r>
    </w:p>
    <w:p>
      <w:pPr>
        <w:pStyle w:val="Normal"/>
        <w:numPr>
          <w:ilvl w:val="0"/>
          <w:numId w:val="2"/>
        </w:numPr>
        <w:overflowPunct w:val="false"/>
        <w:ind w:left="993" w:hanging="284"/>
        <w:textAlignment w:val="auto"/>
        <w:rPr>
          <w:rFonts w:cs="Arial"/>
        </w:rPr>
      </w:pPr>
      <w:r>
        <w:rPr>
          <w:rFonts w:cs="Arial"/>
        </w:rPr>
        <w:t>Des dispositions particulières à prendre pour les reprises de bétonnage (traitement des parois, produit à mettre systématiquement pour améliorer l'adhérence entre le béton déjà pris et le béton à couler),</w:t>
      </w:r>
    </w:p>
    <w:p>
      <w:pPr>
        <w:pStyle w:val="Normal"/>
        <w:numPr>
          <w:ilvl w:val="0"/>
          <w:numId w:val="2"/>
        </w:numPr>
        <w:overflowPunct w:val="false"/>
        <w:ind w:left="993" w:hanging="284"/>
        <w:textAlignment w:val="auto"/>
        <w:rPr>
          <w:rFonts w:cs="Arial"/>
        </w:rPr>
      </w:pPr>
      <w:r>
        <w:rPr>
          <w:rFonts w:cs="Arial"/>
        </w:rPr>
        <w:t>Des sujétions diverses de bétonnage et surfaçage, ainsi que celles dues au bétonnage par temps froid ou par temps chaud.</w:t>
      </w:r>
    </w:p>
    <w:p>
      <w:pPr>
        <w:pStyle w:val="Normal"/>
        <w:ind w:left="709" w:hanging="0"/>
        <w:rPr/>
      </w:pPr>
      <w:r>
        <w:rPr/>
        <w:t>Ils comportent la fourniture à pied d'œuvre suivant les conditions définies lors de l'agrément (essai d’affaissement, mesure d’air occlus, etc.), la mise en œuvre, et les épreuves définies dans les spécifications techniques par partie d'ouvrage.</w:t>
      </w:r>
    </w:p>
    <w:p>
      <w:pPr>
        <w:pStyle w:val="Normal"/>
        <w:spacing w:before="0" w:after="0"/>
        <w:ind w:left="426" w:hanging="0"/>
        <w:jc w:val="left"/>
        <w:rPr>
          <w:rFonts w:cs="Arial"/>
          <w:b/>
          <w:b/>
        </w:rPr>
      </w:pPr>
      <w:r>
        <w:rPr>
          <w:rFonts w:cs="Arial"/>
          <w:b/>
        </w:rPr>
      </w:r>
    </w:p>
    <w:p>
      <w:pPr>
        <w:pStyle w:val="Normal"/>
        <w:spacing w:before="0" w:after="0"/>
        <w:ind w:left="426" w:hanging="0"/>
        <w:jc w:val="left"/>
        <w:rPr>
          <w:rFonts w:cs="Arial"/>
          <w:b/>
          <w:b/>
        </w:rPr>
      </w:pPr>
      <w:r>
        <w:rPr>
          <w:rFonts w:cs="Arial"/>
          <w:b/>
        </w:rPr>
        <w:t>Armatures passives</w:t>
      </w:r>
    </w:p>
    <w:p>
      <w:pPr>
        <w:pStyle w:val="Normal"/>
        <w:ind w:left="709" w:hanging="0"/>
        <w:rPr/>
      </w:pPr>
      <w:r>
        <w:rPr/>
        <w:t>Les prix comprennent la fourniture, l’amenée à pied d’œuvre, et la mise en œuvre, notamment la coupe et le façonnage des armatures, le montage, tous les frais et sujétions d'approvisionnement, de réception, de contrôle et de transport quelle que soit la distance de déchargement, de stockage à l'abri, etc.</w:t>
      </w:r>
    </w:p>
    <w:p>
      <w:pPr>
        <w:pStyle w:val="Normal"/>
        <w:ind w:left="709" w:hanging="0"/>
        <w:rPr/>
      </w:pPr>
      <w:r>
        <w:rPr/>
        <w:t>La précision du façonnage est le centimètre. Le Maître d'Œuvre peut demander le remplacement ou le refaçonnage à son choix de tout acier hors tolérance et ce, sans rémunération particulière.</w:t>
      </w:r>
    </w:p>
    <w:p>
      <w:pPr>
        <w:pStyle w:val="Normal"/>
        <w:ind w:left="709" w:hanging="0"/>
        <w:rPr/>
      </w:pPr>
      <w:r>
        <w:rPr/>
        <w:t>Les chutes provenant du façonnage et les sur longueurs diverses ne sont pas rémunérées.</w:t>
      </w:r>
    </w:p>
    <w:p>
      <w:pPr>
        <w:pStyle w:val="Normal"/>
        <w:ind w:left="709" w:hanging="0"/>
        <w:rPr/>
      </w:pPr>
      <w:r>
        <w:rPr/>
        <w:t>Seuls sont pris en compte les recouvrements indiqués sur les dessins d'exécution visés par le Maître d’œuvre.</w:t>
      </w:r>
    </w:p>
    <w:p>
      <w:pPr>
        <w:pStyle w:val="Normal"/>
        <w:ind w:left="709" w:hanging="0"/>
        <w:rPr/>
      </w:pPr>
      <w:r>
        <w:rPr/>
        <w:t>Les prix intègrent également les protections contre les blessures térébrantes.</w:t>
      </w:r>
    </w:p>
    <w:p>
      <w:pPr>
        <w:pStyle w:val="Normal"/>
        <w:ind w:left="426" w:hanging="18"/>
        <w:rPr>
          <w:rFonts w:cs="Arial"/>
          <w:b/>
          <w:b/>
          <w:del w:id="5" w:author="Auteur inconnu" w:date="2026-02-09T14:20:12Z"/>
        </w:rPr>
      </w:pPr>
      <w:del w:id="4" w:author="Auteur inconnu" w:date="2026-02-09T14:20:12Z">
        <w:r>
          <w:rPr>
            <w:rFonts w:cs="Arial"/>
            <w:b/>
          </w:rPr>
        </w:r>
      </w:del>
      <w:r>
        <w:br w:type="page"/>
      </w:r>
    </w:p>
    <w:p>
      <w:pPr>
        <w:pStyle w:val="Normal"/>
        <w:ind w:hanging="0"/>
        <w:rPr>
          <w:rFonts w:cs="Arial"/>
          <w:b/>
          <w:b/>
          <w:sz w:val="40"/>
          <w:szCs w:val="40"/>
          <w:u w:val="single"/>
        </w:rPr>
      </w:pPr>
      <w:del w:id="6" w:author="Auteur inconnu" w:date="2026-02-09T14:19:53Z">
        <w:r>
          <w:rPr>
            <w:rFonts w:cs="Arial"/>
            <w:b/>
            <w:sz w:val="40"/>
            <w:szCs w:val="40"/>
            <w:u w:val="single"/>
          </w:rPr>
          <w:delText>LIBELLÉ DES PRIX</w:delText>
        </w:r>
      </w:del>
      <w:r>
        <w:br w:type="page"/>
      </w:r>
    </w:p>
    <w:tbl>
      <w:tblPr>
        <w:tblW w:w="10065" w:type="dxa"/>
        <w:jc w:val="left"/>
        <w:tblInd w:w="70" w:type="dxa"/>
        <w:tblLayout w:type="fixed"/>
        <w:tblCellMar>
          <w:top w:w="0" w:type="dxa"/>
          <w:left w:w="56" w:type="dxa"/>
          <w:bottom w:w="0" w:type="dxa"/>
          <w:right w:w="56" w:type="dxa"/>
        </w:tblCellMar>
        <w:tblLook w:firstRow="0" w:noVBand="0" w:lastRow="0" w:firstColumn="0" w:lastColumn="0" w:noHBand="0" w:val="0000"/>
      </w:tblPr>
      <w:tblGrid>
        <w:gridCol w:w="1134"/>
        <w:gridCol w:w="7221"/>
        <w:gridCol w:w="1710"/>
      </w:tblGrid>
      <w:tr>
        <w:trPr>
          <w:trHeight w:val="220" w:hRule="atLeast"/>
        </w:trPr>
        <w:tc>
          <w:tcPr>
            <w:tcW w:w="1134" w:type="dxa"/>
            <w:tcBorders>
              <w:top w:val="single" w:sz="6" w:space="0" w:color="000000"/>
              <w:left w:val="single" w:sz="6" w:space="0" w:color="000000"/>
              <w:right w:val="single" w:sz="6" w:space="0" w:color="000000"/>
            </w:tcBorders>
          </w:tcPr>
          <w:p>
            <w:pPr>
              <w:pStyle w:val="Titre1"/>
              <w:pageBreakBefore/>
              <w:widowControl w:val="false"/>
              <w:spacing w:before="60" w:after="60"/>
              <w:jc w:val="both"/>
              <w:rPr/>
            </w:pPr>
            <w:r>
              <w:rPr/>
              <w:t>1000</w:t>
            </w:r>
          </w:p>
        </w:tc>
        <w:tc>
          <w:tcPr>
            <w:tcW w:w="7221" w:type="dxa"/>
            <w:tcBorders>
              <w:top w:val="single" w:sz="6" w:space="0" w:color="000000"/>
              <w:left w:val="single" w:sz="6" w:space="0" w:color="000000"/>
              <w:right w:val="single" w:sz="6" w:space="0" w:color="000000"/>
            </w:tcBorders>
          </w:tcPr>
          <w:p>
            <w:pPr>
              <w:pStyle w:val="Titre1"/>
              <w:widowControl w:val="false"/>
              <w:spacing w:before="60" w:after="60"/>
              <w:rPr/>
            </w:pPr>
            <w:r>
              <w:rPr/>
              <w:t>Prix généraux</w:t>
            </w:r>
          </w:p>
        </w:tc>
        <w:tc>
          <w:tcPr>
            <w:tcW w:w="1710" w:type="dxa"/>
            <w:tcBorders>
              <w:top w:val="single" w:sz="6" w:space="0" w:color="000000"/>
              <w:left w:val="single" w:sz="6" w:space="0" w:color="000000"/>
              <w:right w:val="single" w:sz="6" w:space="0" w:color="000000"/>
            </w:tcBorders>
          </w:tcPr>
          <w:p>
            <w:pPr>
              <w:pStyle w:val="Normal"/>
              <w:widowControl w:val="false"/>
              <w:spacing w:before="80" w:after="80"/>
              <w:ind w:left="86" w:right="84" w:hanging="0"/>
              <w:jc w:val="right"/>
              <w:rPr>
                <w:rFonts w:cs="Arial"/>
                <w:sz w:val="18"/>
                <w:szCs w:val="18"/>
              </w:rPr>
            </w:pPr>
            <w:r>
              <w:rPr>
                <w:rFonts w:cs="Arial"/>
                <w:sz w:val="18"/>
                <w:szCs w:val="18"/>
              </w:rPr>
            </w:r>
          </w:p>
        </w:tc>
      </w:tr>
      <w:tr>
        <w:trPr>
          <w:trHeight w:val="819" w:hRule="atLeast"/>
        </w:trPr>
        <w:tc>
          <w:tcPr>
            <w:tcW w:w="1134" w:type="dxa"/>
            <w:tcBorders>
              <w:top w:val="single" w:sz="6" w:space="0" w:color="000000"/>
              <w:left w:val="single" w:sz="6" w:space="0" w:color="000000"/>
              <w:right w:val="single" w:sz="6" w:space="0" w:color="000000"/>
            </w:tcBorders>
          </w:tcPr>
          <w:p>
            <w:pPr>
              <w:pStyle w:val="Nprix"/>
              <w:widowControl w:val="false"/>
              <w:spacing w:before="80" w:after="80"/>
              <w:ind w:left="426" w:hanging="0"/>
              <w:jc w:val="both"/>
              <w:rPr>
                <w:rFonts w:cs="Arial"/>
              </w:rPr>
            </w:pPr>
            <w:r>
              <w:rPr>
                <w:rFonts w:cs="Arial"/>
              </w:rPr>
              <w:t>1010</w:t>
            </w:r>
          </w:p>
        </w:tc>
        <w:tc>
          <w:tcPr>
            <w:tcW w:w="7221" w:type="dxa"/>
            <w:tcBorders>
              <w:top w:val="single" w:sz="6" w:space="0" w:color="000000"/>
              <w:left w:val="single" w:sz="6" w:space="0" w:color="000000"/>
              <w:right w:val="single" w:sz="6" w:space="0" w:color="000000"/>
            </w:tcBorders>
          </w:tcPr>
          <w:p>
            <w:pPr>
              <w:pStyle w:val="StyleIntitulprix9ptGauche015cmDroite015cm"/>
              <w:widowControl w:val="false"/>
              <w:spacing w:before="60" w:after="60"/>
              <w:rPr/>
            </w:pPr>
            <w:r>
              <w:rPr/>
              <w:t>Installations de chantier</w:t>
            </w:r>
          </w:p>
          <w:p>
            <w:pPr>
              <w:pStyle w:val="Normal"/>
              <w:widowControl w:val="false"/>
              <w:ind w:left="86" w:right="84" w:hanging="0"/>
              <w:rPr>
                <w:rFonts w:cs="Arial"/>
              </w:rPr>
            </w:pPr>
            <w:r>
              <w:rPr>
                <w:rFonts w:cs="Arial"/>
              </w:rPr>
              <w:t>Ce prix rémunère, forfaitairement, tous les frais de fournitures, d’études et de main-d’œuvre, toutes sujétions comprises, relatifs à l’installation sur le chantier et au repliement en fin de travaux de toutes les installations nécessaires à la bonne marche du chantier pour l’Entrepreneur.</w:t>
            </w:r>
          </w:p>
          <w:p>
            <w:pPr>
              <w:pStyle w:val="Normal"/>
              <w:widowControl w:val="false"/>
              <w:ind w:left="86" w:right="84" w:hanging="0"/>
              <w:rPr>
                <w:rFonts w:cs="Arial"/>
              </w:rPr>
            </w:pPr>
            <w:r>
              <w:rPr>
                <w:rFonts w:cs="Arial"/>
              </w:rPr>
              <w:t>Ce prix s’applique à l’installation principale ainsi qu’à toutes les installations secondaires nécessaires.</w:t>
            </w:r>
          </w:p>
          <w:p>
            <w:pPr>
              <w:pStyle w:val="Normal"/>
              <w:widowControl w:val="false"/>
              <w:ind w:left="86" w:right="84" w:hanging="0"/>
              <w:rPr>
                <w:rFonts w:cs="Arial"/>
              </w:rPr>
            </w:pPr>
            <w:r>
              <w:rPr>
                <w:rFonts w:cs="Arial"/>
              </w:rPr>
              <w:t>Il concerne l’ensemble des prestations définies à l’article 35 du fascicule 65 du C.C.T.G. et dans le CCTP. Il tient compte en particulier des prestations mentionnées dans les pièces techniques et administratives du projet.</w:t>
            </w:r>
          </w:p>
          <w:p>
            <w:pPr>
              <w:pStyle w:val="Normal"/>
              <w:widowControl w:val="false"/>
              <w:ind w:left="86" w:right="84" w:hanging="0"/>
              <w:rPr>
                <w:rFonts w:cs="Arial"/>
              </w:rPr>
            </w:pPr>
            <w:r>
              <w:rPr>
                <w:rFonts w:cs="Arial"/>
              </w:rPr>
              <w:t>Il rémunère également l'exécution de tous les ouvrages provisoires nécessaires à la réalisation des travaux du présent marché qui ne sont pas explicitement définis dans les libellés des autres prix du bordereau des prix unitaires.</w:t>
            </w:r>
          </w:p>
          <w:p>
            <w:pPr>
              <w:pStyle w:val="Normal"/>
              <w:widowControl w:val="false"/>
              <w:ind w:left="86" w:right="84" w:hanging="0"/>
              <w:rPr>
                <w:rFonts w:cs="Arial"/>
              </w:rPr>
            </w:pPr>
            <w:r>
              <w:rPr>
                <w:rFonts w:cs="Arial"/>
              </w:rPr>
              <w:t>Pour ses installations de chantier et les travaux qui lui sont confiés, l'Entrepreneur est réputé avoir la connaissance de l'état des lieux et des conditions de site préalablement à son intervention et avoir pris en compte dans ses prix toutes les sujétions qu'elles lui créent.</w:t>
            </w:r>
          </w:p>
          <w:p>
            <w:pPr>
              <w:pStyle w:val="Normal"/>
              <w:widowControl w:val="false"/>
              <w:ind w:left="86" w:right="84" w:hanging="0"/>
              <w:rPr>
                <w:rFonts w:cs="Arial"/>
              </w:rPr>
            </w:pPr>
            <w:r>
              <w:rPr>
                <w:rFonts w:cs="Arial"/>
              </w:rPr>
              <w:t>Ces installations de chantier seront localisées sur les terrains éventuellement mis à disposition de l'Entrepreneur par le Maître d'ouvrage (compris dans le D</w:t>
            </w:r>
            <w:ins w:id="7" w:author="Auteur inconnu" w:date="2026-02-09T14:20:32Z">
              <w:r>
                <w:rPr>
                  <w:rFonts w:cs="Arial"/>
                </w:rPr>
                <w:t>omaine</w:t>
              </w:r>
            </w:ins>
            <w:del w:id="8" w:author="Auteur inconnu" w:date="2026-02-09T14:20:30Z">
              <w:r>
                <w:rPr>
                  <w:rFonts w:cs="Arial"/>
                </w:rPr>
                <w:delText>PA</w:delText>
              </w:r>
            </w:del>
            <w:ins w:id="9" w:author="Auteur inconnu" w:date="2026-02-09T14:20:32Z">
              <w:r>
                <w:rPr>
                  <w:rFonts w:cs="Arial"/>
                </w:rPr>
                <w:t xml:space="preserve"> public autoroutier</w:t>
              </w:r>
            </w:ins>
            <w:del w:id="10" w:author="Auteur inconnu" w:date="2026-02-09T14:20:38Z">
              <w:r>
                <w:rPr>
                  <w:rFonts w:cs="Arial"/>
                </w:rPr>
                <w:delText>C</w:delText>
              </w:r>
            </w:del>
            <w:r>
              <w:rPr>
                <w:rFonts w:cs="Arial"/>
              </w:rPr>
              <w:t xml:space="preserve">) et sur les terrains supplémentaires que l’Entrepreneur aura jugé utile de se procurer et qu’il aura préalablement fait agréer par la Maîtrise d’œuvre. </w:t>
            </w:r>
          </w:p>
          <w:p>
            <w:pPr>
              <w:pStyle w:val="Normal"/>
              <w:widowControl w:val="false"/>
              <w:ind w:left="86" w:right="84" w:hanging="0"/>
              <w:rPr>
                <w:rFonts w:cs="Arial"/>
              </w:rPr>
            </w:pPr>
            <w:r>
              <w:rPr>
                <w:rFonts w:cs="Arial"/>
              </w:rPr>
              <w:t>Il comprend notamment :</w:t>
            </w:r>
          </w:p>
          <w:p>
            <w:pPr>
              <w:pStyle w:val="Normal"/>
              <w:widowControl w:val="false"/>
              <w:numPr>
                <w:ilvl w:val="0"/>
                <w:numId w:val="5"/>
              </w:numPr>
              <w:spacing w:before="80" w:after="80"/>
              <w:contextualSpacing/>
              <w:rPr/>
            </w:pPr>
            <w:r>
              <w:rPr/>
              <w:t>Toutes les installations et matériels nécessaires à la réalisation de l'ouvrage et au bon déroulement du chantier pour l'Entrepreneur lui-même, ses sous-traitants,</w:t>
            </w:r>
          </w:p>
          <w:p>
            <w:pPr>
              <w:pStyle w:val="Normal"/>
              <w:widowControl w:val="false"/>
              <w:numPr>
                <w:ilvl w:val="0"/>
                <w:numId w:val="5"/>
              </w:numPr>
              <w:spacing w:before="80" w:after="80"/>
              <w:contextualSpacing/>
              <w:rPr/>
            </w:pPr>
            <w:r>
              <w:rPr/>
              <w:t>Toutes les dispositions provisoires nécessaires sur les clôtures existantes pour permettre l’accès au chantier (dépose, mise en place d’ouvertures, etc.),</w:t>
            </w:r>
          </w:p>
          <w:p>
            <w:pPr>
              <w:pStyle w:val="Normal"/>
              <w:widowControl w:val="false"/>
              <w:numPr>
                <w:ilvl w:val="0"/>
                <w:numId w:val="5"/>
              </w:numPr>
              <w:spacing w:before="80" w:after="80"/>
              <w:contextualSpacing/>
              <w:rPr/>
            </w:pPr>
            <w:r>
              <w:rPr/>
              <w:t>Les accueils des intervenants et l’identification de chaque intervenant par un signe distinctif à mettre en place pour attester de l’accueil,</w:t>
            </w:r>
          </w:p>
          <w:p>
            <w:pPr>
              <w:pStyle w:val="Normal"/>
              <w:widowControl w:val="false"/>
              <w:numPr>
                <w:ilvl w:val="0"/>
                <w:numId w:val="5"/>
              </w:numPr>
              <w:spacing w:before="80" w:after="80"/>
              <w:contextualSpacing/>
              <w:rPr/>
            </w:pPr>
            <w:r>
              <w:rPr/>
              <w:t>La mise en place d’un homme trafic pour gérer et sécuriser les circulations chantier, l’approvisionnement et les accès,</w:t>
            </w:r>
          </w:p>
          <w:p>
            <w:pPr>
              <w:pStyle w:val="Normal"/>
              <w:widowControl w:val="false"/>
              <w:numPr>
                <w:ilvl w:val="0"/>
                <w:numId w:val="5"/>
              </w:numPr>
              <w:spacing w:before="80" w:after="80"/>
              <w:contextualSpacing/>
              <w:rPr/>
            </w:pPr>
            <w:r>
              <w:rPr/>
              <w:t>La mise en place de la signalisation de chantier sur les voiries secondaires et la prise des arrêtés nécessaires,</w:t>
            </w:r>
          </w:p>
          <w:p>
            <w:pPr>
              <w:pStyle w:val="Normal"/>
              <w:widowControl w:val="false"/>
              <w:numPr>
                <w:ilvl w:val="0"/>
                <w:numId w:val="5"/>
              </w:numPr>
              <w:spacing w:before="80" w:after="80"/>
              <w:contextualSpacing/>
              <w:rPr/>
            </w:pPr>
            <w:r>
              <w:rPr/>
              <w:t>L'aménagement (terrassements, structures, assainissement, clôtures...) et le maintien en état des zones nécessaires à l’intervention sur l'ouvrage,</w:t>
            </w:r>
          </w:p>
          <w:p>
            <w:pPr>
              <w:pStyle w:val="Normal"/>
              <w:widowControl w:val="false"/>
              <w:numPr>
                <w:ilvl w:val="0"/>
                <w:numId w:val="5"/>
              </w:numPr>
              <w:spacing w:before="80" w:after="80"/>
              <w:contextualSpacing/>
              <w:rPr/>
            </w:pPr>
            <w:r>
              <w:rPr/>
              <w:t>Les fournitures, frais d’installation, de contrôle avant mise en service, d’entretien et de repli en fin de chantier des baraques de chantier, ateliers, entrepôts, bureaux, …</w:t>
            </w:r>
          </w:p>
          <w:p>
            <w:pPr>
              <w:pStyle w:val="Normal"/>
              <w:widowControl w:val="false"/>
              <w:numPr>
                <w:ilvl w:val="0"/>
                <w:numId w:val="5"/>
              </w:numPr>
              <w:spacing w:before="80" w:after="80"/>
              <w:contextualSpacing/>
              <w:rPr/>
            </w:pPr>
            <w:r>
              <w:rPr/>
              <w:t>La fermeture et le gardiennage du chantier,</w:t>
            </w:r>
          </w:p>
          <w:p>
            <w:pPr>
              <w:pStyle w:val="Normal"/>
              <w:widowControl w:val="false"/>
              <w:numPr>
                <w:ilvl w:val="0"/>
                <w:numId w:val="5"/>
              </w:numPr>
              <w:spacing w:before="80" w:after="80"/>
              <w:contextualSpacing/>
              <w:rPr/>
            </w:pPr>
            <w:r>
              <w:rPr/>
              <w:t>L’établissement des rapports de fermeture de chantier chaque fin de journée et de semaine,</w:t>
            </w:r>
          </w:p>
          <w:p>
            <w:pPr>
              <w:pStyle w:val="Normal"/>
              <w:widowControl w:val="false"/>
              <w:numPr>
                <w:ilvl w:val="0"/>
                <w:numId w:val="5"/>
              </w:numPr>
              <w:spacing w:before="80" w:after="80"/>
              <w:contextualSpacing/>
              <w:rPr/>
            </w:pPr>
            <w:r>
              <w:rPr/>
              <w:t>L’entretien pendant toute la durée des travaux de l’ensemble de ses installations fixes et mobiles et des engins et véhicules circulant sur le chantier,</w:t>
            </w:r>
          </w:p>
          <w:p>
            <w:pPr>
              <w:pStyle w:val="Normal"/>
              <w:widowControl w:val="false"/>
              <w:numPr>
                <w:ilvl w:val="0"/>
                <w:numId w:val="5"/>
              </w:numPr>
              <w:spacing w:before="80" w:after="80"/>
              <w:contextualSpacing/>
              <w:rPr/>
            </w:pPr>
            <w:r>
              <w:rPr/>
              <w:t>Les frais relatifs au maintien de la sécurité pour toutes les circulations inhérentes au chantier situées à l’extérieur des emprises, en particulier les balisages et dispositions diverses de signalisation propre au chantier, leur surveillance et leur maintien en état de fonctionnement,</w:t>
            </w:r>
          </w:p>
          <w:p>
            <w:pPr>
              <w:pStyle w:val="Normal"/>
              <w:widowControl w:val="false"/>
              <w:numPr>
                <w:ilvl w:val="0"/>
                <w:numId w:val="5"/>
              </w:numPr>
              <w:spacing w:before="80" w:after="80"/>
              <w:contextualSpacing/>
              <w:rPr/>
            </w:pPr>
            <w:r>
              <w:rPr/>
              <w:t>La fourniture à pied d’œuvre, la pose, la maintenance, le déplacement et la dépose des clôtures provisoires nécessaires à la protection du chantier, y compris la fourniture et la pose des portails pour les installations de chantier permettant leur fermeture, ces clôtures étant renforcées d’un grillage pour limiter l’intrusion de la petite faune,</w:t>
            </w:r>
          </w:p>
          <w:p>
            <w:pPr>
              <w:pStyle w:val="Normal"/>
              <w:widowControl w:val="false"/>
              <w:numPr>
                <w:ilvl w:val="0"/>
                <w:numId w:val="5"/>
              </w:numPr>
              <w:spacing w:before="80" w:after="80"/>
              <w:contextualSpacing/>
              <w:rPr/>
            </w:pPr>
            <w:r>
              <w:rPr/>
              <w:t>Les branchements de toutes natures nécessaires au fonctionnement du matériel (même autonome) et à la marche générale des travaux (téléphone, eau, éclairage, énergie, etc.) et frais correspondant (coût des abonnements et des consommations correspondantes pour l’ensemble des installations), les raccordements sur réseaux sont privilégiés,</w:t>
            </w:r>
          </w:p>
          <w:p>
            <w:pPr>
              <w:pStyle w:val="Normal"/>
              <w:widowControl w:val="false"/>
              <w:numPr>
                <w:ilvl w:val="0"/>
                <w:numId w:val="5"/>
              </w:numPr>
              <w:spacing w:before="80" w:after="80"/>
              <w:contextualSpacing/>
              <w:rPr/>
            </w:pPr>
            <w:r>
              <w:rPr/>
              <w:t>Le relevé journalier de la température, maxi et mini ou d’autres facteurs météo ou de niveau d’eau pouvant conduire à interrompre les travaux,</w:t>
            </w:r>
          </w:p>
          <w:p>
            <w:pPr>
              <w:pStyle w:val="Normal"/>
              <w:widowControl w:val="false"/>
              <w:numPr>
                <w:ilvl w:val="0"/>
                <w:numId w:val="5"/>
              </w:numPr>
              <w:spacing w:before="80" w:after="80"/>
              <w:contextualSpacing/>
              <w:rPr/>
            </w:pPr>
            <w:r>
              <w:rPr/>
              <w:t>L’établissement d’une déclaration d’intention de commencement des travaux (DICT) adressée aux différents gestionnaires de réseaux,</w:t>
            </w:r>
          </w:p>
          <w:p>
            <w:pPr>
              <w:pStyle w:val="Normal"/>
              <w:widowControl w:val="false"/>
              <w:numPr>
                <w:ilvl w:val="0"/>
                <w:numId w:val="5"/>
              </w:numPr>
              <w:spacing w:before="80" w:after="80"/>
              <w:contextualSpacing/>
              <w:rPr/>
            </w:pPr>
            <w:r>
              <w:rPr/>
              <w:t>Le repérage et la protection des réseaux rencontrés,</w:t>
            </w:r>
          </w:p>
          <w:p>
            <w:pPr>
              <w:pStyle w:val="Normal"/>
              <w:widowControl w:val="false"/>
              <w:numPr>
                <w:ilvl w:val="0"/>
                <w:numId w:val="5"/>
              </w:numPr>
              <w:spacing w:before="80" w:after="80"/>
              <w:contextualSpacing/>
              <w:rPr/>
            </w:pPr>
            <w:r>
              <w:rPr/>
              <w:t>La fourniture et mise en œuvre des matériaux nécessaires à la réalisation des travaux préparatoires tels que définis au CCTP,</w:t>
            </w:r>
          </w:p>
          <w:p>
            <w:pPr>
              <w:pStyle w:val="Normal"/>
              <w:widowControl w:val="false"/>
              <w:numPr>
                <w:ilvl w:val="0"/>
                <w:numId w:val="5"/>
              </w:numPr>
              <w:spacing w:before="80" w:after="80"/>
              <w:contextualSpacing/>
              <w:rPr/>
            </w:pPr>
            <w:r>
              <w:rPr/>
              <w:t>Les dévoiements des réseaux nécessaires en phase travaux puis leur remise en état après travaux,</w:t>
            </w:r>
          </w:p>
          <w:p>
            <w:pPr>
              <w:pStyle w:val="Normal"/>
              <w:widowControl w:val="false"/>
              <w:numPr>
                <w:ilvl w:val="0"/>
                <w:numId w:val="5"/>
              </w:numPr>
              <w:spacing w:before="80" w:after="80"/>
              <w:contextualSpacing/>
              <w:rPr/>
            </w:pPr>
            <w:r>
              <w:rPr/>
              <w:t>Tout moyen de levage et notamment les grues mobiles ainsi que les chemins de roulement avec leurs dispositifs de sécurité,</w:t>
            </w:r>
          </w:p>
          <w:p>
            <w:pPr>
              <w:pStyle w:val="Normal"/>
              <w:widowControl w:val="false"/>
              <w:numPr>
                <w:ilvl w:val="0"/>
                <w:numId w:val="5"/>
              </w:numPr>
              <w:spacing w:before="80" w:after="80"/>
              <w:contextualSpacing/>
              <w:rPr/>
            </w:pPr>
            <w:r>
              <w:rPr/>
              <w:t>L’amenée et le repliement de tout le matériel à pied d’œuvre nécessaire à la réalisation des travaux de l’ouvrage, les immobilisations éventuelles tant du matériel que du personnel et son remplacement,</w:t>
            </w:r>
          </w:p>
          <w:p>
            <w:pPr>
              <w:pStyle w:val="Normal"/>
              <w:widowControl w:val="false"/>
              <w:numPr>
                <w:ilvl w:val="0"/>
                <w:numId w:val="5"/>
              </w:numPr>
              <w:spacing w:before="80" w:after="80"/>
              <w:contextualSpacing/>
              <w:rPr/>
            </w:pPr>
            <w:r>
              <w:rPr/>
              <w:t>Les déplacements de tous les ateliers liés au phasage des travaux autres que ceux faisant l’objet d’un prix spécifique,</w:t>
            </w:r>
          </w:p>
          <w:p>
            <w:pPr>
              <w:pStyle w:val="Normal"/>
              <w:widowControl w:val="false"/>
              <w:numPr>
                <w:ilvl w:val="0"/>
                <w:numId w:val="5"/>
              </w:numPr>
              <w:spacing w:before="80" w:after="80"/>
              <w:contextualSpacing/>
              <w:rPr/>
            </w:pPr>
            <w:r>
              <w:rPr/>
              <w:t>Les mesures préventives spécifiques arrêtées au PGCSPS et tous les frais relatifs aux dispositions à prendre en matière d'hygiène et de sécurité conformément aux règlements en vigueur,</w:t>
            </w:r>
          </w:p>
          <w:p>
            <w:pPr>
              <w:pStyle w:val="Normal"/>
              <w:widowControl w:val="false"/>
              <w:numPr>
                <w:ilvl w:val="0"/>
                <w:numId w:val="5"/>
              </w:numPr>
              <w:spacing w:before="80" w:after="80"/>
              <w:contextualSpacing/>
              <w:rPr/>
            </w:pPr>
            <w:r>
              <w:rPr/>
              <w:t>La fourniture et la mise en place</w:t>
            </w:r>
            <w:ins w:id="11" w:author="Auteur inconnu" w:date="2026-02-09T14:21:07Z">
              <w:r>
                <w:rPr/>
                <w:t xml:space="preserve"> de 2 panneaux d’information 1,5 m x 3 m à poser sur l’autoroute de part et d’autre du chantier, </w:t>
              </w:r>
            </w:ins>
            <w:del w:id="12" w:author="Auteur inconnu" w:date="2026-02-09T14:21:33Z">
              <w:r>
                <w:rPr/>
                <w:delText xml:space="preserve"> </w:delText>
              </w:r>
            </w:del>
            <w:r>
              <w:rPr/>
              <w:t>de</w:t>
            </w:r>
            <w:del w:id="13" w:author="Auteur inconnu" w:date="2026-02-09T14:21:34Z">
              <w:r>
                <w:rPr/>
                <w:delText>s</w:delText>
              </w:r>
            </w:del>
            <w:r>
              <w:rPr/>
              <w:t xml:space="preserve"> panneaux d’information du public et de signalisation aux abords du chantier</w:t>
            </w:r>
            <w:ins w:id="14" w:author="Auteur inconnu" w:date="2026-02-09T14:21:50Z">
              <w:r>
                <w:rPr/>
                <w:t xml:space="preserve"> et sur les voies secondaires</w:t>
              </w:r>
            </w:ins>
            <w:del w:id="15" w:author="Auteur inconnu" w:date="2026-02-09T14:21:50Z">
              <w:r>
                <w:rPr/>
                <w:delText>,</w:delText>
              </w:r>
            </w:del>
          </w:p>
          <w:p>
            <w:pPr>
              <w:pStyle w:val="Normal"/>
              <w:widowControl w:val="false"/>
              <w:numPr>
                <w:ilvl w:val="0"/>
                <w:numId w:val="5"/>
              </w:numPr>
              <w:spacing w:before="80" w:after="80"/>
              <w:contextualSpacing/>
              <w:rPr/>
            </w:pPr>
            <w:r>
              <w:rPr/>
              <w:t>L’enlèvement de tous les matériaux déposés sur le chantier et leur traitement en conformité avec la législation sur les déchets de chantier.</w:t>
            </w:r>
          </w:p>
          <w:p>
            <w:pPr>
              <w:pStyle w:val="Normal"/>
              <w:widowControl w:val="false"/>
              <w:numPr>
                <w:ilvl w:val="0"/>
                <w:numId w:val="5"/>
              </w:numPr>
              <w:spacing w:before="80" w:after="80"/>
              <w:ind w:left="360" w:right="84" w:hanging="360"/>
              <w:contextualSpacing/>
              <w:rPr>
                <w:rFonts w:cs="Arial"/>
                <w:bCs/>
                <w:caps/>
              </w:rPr>
            </w:pPr>
            <w:r>
              <w:rPr/>
              <w:t>La fourniture, la mise en place et l’entretien des cheminements et accès, piétons et routiers,</w:t>
            </w:r>
          </w:p>
          <w:p>
            <w:pPr>
              <w:pStyle w:val="Normal"/>
              <w:widowControl w:val="false"/>
              <w:numPr>
                <w:ilvl w:val="0"/>
                <w:numId w:val="5"/>
              </w:numPr>
              <w:spacing w:before="80" w:after="80"/>
              <w:contextualSpacing/>
              <w:rPr/>
            </w:pPr>
            <w:r>
              <w:rPr/>
              <w:t>La gestion des eaux pluviales du chantier sauf si la prestation fait l’objet d’un prix spécifique et leur traitement avant rejet,</w:t>
            </w:r>
          </w:p>
          <w:p>
            <w:pPr>
              <w:pStyle w:val="Normal"/>
              <w:widowControl w:val="false"/>
              <w:numPr>
                <w:ilvl w:val="0"/>
                <w:numId w:val="5"/>
              </w:numPr>
              <w:spacing w:before="80" w:after="80"/>
              <w:contextualSpacing/>
              <w:rPr/>
            </w:pPr>
            <w:r>
              <w:rPr/>
              <w:t>La production et la mise à jour de tous les documents préalables nécessaires au démarrage des travaux tels que définis dans les pièces du marché (note des entrants, PPSPS, PPE, SOSED, PRE, etc. - liste non exhaustive),</w:t>
            </w:r>
          </w:p>
          <w:p>
            <w:pPr>
              <w:pStyle w:val="Normal"/>
              <w:widowControl w:val="false"/>
              <w:numPr>
                <w:ilvl w:val="0"/>
                <w:numId w:val="5"/>
              </w:numPr>
              <w:spacing w:before="80" w:after="80"/>
              <w:contextualSpacing/>
              <w:rPr/>
            </w:pPr>
            <w:r>
              <w:rPr/>
              <w:t>La production et la mise à jour de tous les documents périodiques (planning d’exécution, phasage, liste du personnel et véhicules, statistiques accidents, état des documents, état des contrôles externes…).</w:t>
            </w:r>
          </w:p>
          <w:p>
            <w:pPr>
              <w:pStyle w:val="Normal"/>
              <w:widowControl w:val="false"/>
              <w:numPr>
                <w:ilvl w:val="0"/>
                <w:numId w:val="5"/>
              </w:numPr>
              <w:spacing w:before="80" w:after="80"/>
              <w:contextualSpacing/>
              <w:rPr/>
            </w:pPr>
            <w:r>
              <w:rPr/>
              <w:t>La fourniture et la mise en place des moyens d'accès aux ouvrages (échafaudages ou autres moyens) sauf s’ils font l’objet d’un prix particulier,</w:t>
            </w:r>
          </w:p>
          <w:p>
            <w:pPr>
              <w:pStyle w:val="Normal"/>
              <w:widowControl w:val="false"/>
              <w:numPr>
                <w:ilvl w:val="0"/>
                <w:numId w:val="5"/>
              </w:numPr>
              <w:spacing w:before="80" w:after="80"/>
              <w:contextualSpacing/>
              <w:rPr/>
            </w:pPr>
            <w:r>
              <w:rPr/>
              <w:t>La vérification des ouvrages provisoires par note de calculs et les PV de contrôle et autorisations nécessaires avant utilisation,</w:t>
            </w:r>
          </w:p>
          <w:p>
            <w:pPr>
              <w:pStyle w:val="Normal"/>
              <w:widowControl w:val="false"/>
              <w:numPr>
                <w:ilvl w:val="0"/>
                <w:numId w:val="5"/>
              </w:numPr>
              <w:spacing w:before="80" w:after="80"/>
              <w:contextualSpacing/>
              <w:rPr/>
            </w:pPr>
            <w:r>
              <w:rPr/>
              <w:t>La réalisation des accès de chantier aux postes de travail sauf s’ils font l’objet d’un prix particulier,</w:t>
            </w:r>
          </w:p>
          <w:p>
            <w:pPr>
              <w:pStyle w:val="Normal"/>
              <w:widowControl w:val="false"/>
              <w:numPr>
                <w:ilvl w:val="0"/>
                <w:numId w:val="5"/>
              </w:numPr>
              <w:spacing w:before="80" w:after="80"/>
              <w:contextualSpacing/>
              <w:rPr/>
            </w:pPr>
            <w:r>
              <w:rPr/>
              <w:t>Les moyens spécifiques de ventilation et d’éclairage nécessaires dans l’ouvrage,</w:t>
            </w:r>
          </w:p>
          <w:p>
            <w:pPr>
              <w:pStyle w:val="Normal"/>
              <w:widowControl w:val="false"/>
              <w:numPr>
                <w:ilvl w:val="0"/>
                <w:numId w:val="5"/>
              </w:numPr>
              <w:spacing w:before="80" w:after="80"/>
              <w:contextualSpacing/>
              <w:rPr/>
            </w:pPr>
            <w:r>
              <w:rPr/>
              <w:t>Les dispositions spécifiées dans le PGC (éclairage du chantier comprenant les zones de travaux dans et à l’extérieur de la buse, les balisages des zones à risques, …),</w:t>
            </w:r>
          </w:p>
          <w:p>
            <w:pPr>
              <w:pStyle w:val="Normal"/>
              <w:widowControl w:val="false"/>
              <w:numPr>
                <w:ilvl w:val="0"/>
                <w:numId w:val="5"/>
              </w:numPr>
              <w:spacing w:before="80" w:after="80"/>
              <w:contextualSpacing/>
              <w:rPr/>
            </w:pPr>
            <w:r>
              <w:rPr/>
              <w:t>Les EPI spécifiques nécessaires (éclairage individuel, détecteur de gaz, …),</w:t>
            </w:r>
          </w:p>
          <w:p>
            <w:pPr>
              <w:pStyle w:val="Normal"/>
              <w:widowControl w:val="false"/>
              <w:numPr>
                <w:ilvl w:val="0"/>
                <w:numId w:val="5"/>
              </w:numPr>
              <w:spacing w:before="80" w:after="80"/>
              <w:contextualSpacing/>
              <w:rPr/>
            </w:pPr>
            <w:r>
              <w:rPr/>
              <w:t>La remise en état du site après travaux.</w:t>
            </w:r>
          </w:p>
          <w:p>
            <w:pPr>
              <w:pStyle w:val="Normal"/>
              <w:widowControl w:val="false"/>
              <w:rPr/>
            </w:pPr>
            <w:r>
              <w:rPr/>
            </w:r>
          </w:p>
          <w:p>
            <w:pPr>
              <w:pStyle w:val="Normal"/>
              <w:widowControl w:val="false"/>
              <w:ind w:left="86" w:right="84" w:hanging="0"/>
              <w:rPr>
                <w:rFonts w:cs="Arial"/>
                <w:bCs/>
              </w:rPr>
            </w:pPr>
            <w:r>
              <w:rPr>
                <w:rFonts w:cs="Arial"/>
                <w:bCs/>
              </w:rPr>
              <w:t>La zone d’installation sera balisée par une rubalise (ou autre moyen résistant pendant toute la durée des travaux) de façon à interdire aux matériels et matériaux de dépasser la zone prévue : l’objectif de ce balisage est la préservation des espaces naturels environnant la zone d’installation.</w:t>
            </w:r>
          </w:p>
          <w:p>
            <w:pPr>
              <w:pStyle w:val="Normal"/>
              <w:widowControl w:val="false"/>
              <w:ind w:left="86" w:right="84" w:hanging="0"/>
              <w:rPr>
                <w:rFonts w:cs="Arial"/>
              </w:rPr>
            </w:pPr>
            <w:r>
              <w:rPr/>
              <w:t>Les installations de chantier achevées et le matériel amené à pied d'œuvre, une fraction égale au deux tiers (2/3) de ce prix sera réglée à l'Entrepreneur. Le solde sera versé après le repliement de tous les matériels et installations, l'enlèvement des matériaux en excédant et la remise en état des lieux y</w:t>
            </w:r>
            <w:r>
              <w:rPr>
                <w:rFonts w:cs="Arial"/>
              </w:rPr>
              <w:t xml:space="preserve"> compris l’engazonnement des zones impactées.</w:t>
            </w:r>
          </w:p>
          <w:p>
            <w:pPr>
              <w:pStyle w:val="Normal"/>
              <w:widowControl w:val="false"/>
              <w:spacing w:before="80" w:after="80"/>
              <w:ind w:left="86" w:right="84" w:hanging="0"/>
              <w:rPr>
                <w:rFonts w:cs="Arial"/>
              </w:rPr>
            </w:pPr>
            <w:r>
              <w:rPr>
                <w:rFonts w:cs="Arial"/>
              </w:rPr>
            </w:r>
          </w:p>
        </w:tc>
        <w:tc>
          <w:tcPr>
            <w:tcW w:w="1710" w:type="dxa"/>
            <w:tcBorders>
              <w:top w:val="single" w:sz="6"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819" w:hRule="atLeast"/>
        </w:trPr>
        <w:tc>
          <w:tcPr>
            <w:tcW w:w="1134" w:type="dxa"/>
            <w:tcBorders>
              <w:left w:val="single" w:sz="6" w:space="0" w:color="000000"/>
              <w:bottom w:val="single" w:sz="6" w:space="0" w:color="000000"/>
              <w:right w:val="single" w:sz="6"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6" w:space="0" w:color="000000"/>
              <w:bottom w:val="single" w:sz="6" w:space="0" w:color="000000"/>
              <w:right w:val="single" w:sz="6" w:space="0" w:color="000000"/>
            </w:tcBorders>
          </w:tcPr>
          <w:p>
            <w:pPr>
              <w:pStyle w:val="StyleIntitulprix9ptGauche015cmDroite015cm"/>
              <w:widowControl w:val="false"/>
              <w:spacing w:before="60" w:after="60"/>
              <w:rPr/>
            </w:pPr>
            <w:r>
              <w:rPr/>
              <w:t>LE forfait</w:t>
            </w:r>
          </w:p>
          <w:p>
            <w:pPr>
              <w:pStyle w:val="Normal"/>
              <w:widowControl w:val="false"/>
              <w:spacing w:before="80" w:after="80"/>
              <w:rPr/>
            </w:pPr>
            <w:r>
              <w:rPr/>
            </w:r>
          </w:p>
        </w:tc>
        <w:tc>
          <w:tcPr>
            <w:tcW w:w="1710"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t>€</w:t>
            </w:r>
          </w:p>
        </w:tc>
      </w:tr>
      <w:tr>
        <w:trPr>
          <w:trHeight w:val="819" w:hRule="atLeast"/>
        </w:trPr>
        <w:tc>
          <w:tcPr>
            <w:tcW w:w="1134" w:type="dxa"/>
            <w:tcBorders>
              <w:left w:val="single" w:sz="6" w:space="0" w:color="000000"/>
              <w:right w:val="single" w:sz="6" w:space="0" w:color="000000"/>
            </w:tcBorders>
          </w:tcPr>
          <w:p>
            <w:pPr>
              <w:pStyle w:val="Nprix"/>
              <w:widowControl w:val="false"/>
              <w:spacing w:before="80" w:after="80"/>
              <w:ind w:left="426" w:hanging="0"/>
              <w:jc w:val="both"/>
              <w:rPr>
                <w:rFonts w:cs="Arial"/>
              </w:rPr>
            </w:pPr>
            <w:r>
              <w:rPr>
                <w:rFonts w:cs="Arial"/>
              </w:rPr>
              <w:t>1020</w:t>
            </w:r>
          </w:p>
        </w:tc>
        <w:tc>
          <w:tcPr>
            <w:tcW w:w="7221" w:type="dxa"/>
            <w:tcBorders>
              <w:left w:val="single" w:sz="6" w:space="0" w:color="000000"/>
              <w:right w:val="single" w:sz="6" w:space="0" w:color="000000"/>
            </w:tcBorders>
          </w:tcPr>
          <w:p>
            <w:pPr>
              <w:pStyle w:val="StyleIntitulprix9ptGauche015cmDroite015cm"/>
              <w:widowControl w:val="false"/>
              <w:spacing w:before="60" w:after="60"/>
              <w:rPr/>
            </w:pPr>
            <w:r>
              <w:rPr/>
              <w:t>Constat d’huissier avant et après travaux</w:t>
            </w:r>
          </w:p>
          <w:p>
            <w:pPr>
              <w:pStyle w:val="Normal"/>
              <w:widowControl w:val="false"/>
              <w:rPr/>
            </w:pPr>
            <w:r>
              <w:rPr/>
              <w:t xml:space="preserve">Ce prix rémunère, forfaitairement, le constat par un huissier des différentes zones des travaux (accès, zones d’installation et de travail, voiries, etc…) avant </w:t>
            </w:r>
            <w:del w:id="16" w:author="Auteur inconnu" w:date="2026-02-09T14:22:19Z">
              <w:r>
                <w:rPr/>
                <w:delText>a</w:delText>
              </w:r>
            </w:del>
            <w:ins w:id="17" w:author="Auteur inconnu" w:date="2026-02-09T14:22:19Z">
              <w:r>
                <w:rPr/>
                <w:t>e</w:t>
              </w:r>
            </w:ins>
            <w:r>
              <w:rPr/>
              <w:t xml:space="preserve">t après les travaux tel que défini dans les pièces du marché. Il comprend notamment : </w:t>
            </w:r>
          </w:p>
          <w:p>
            <w:pPr>
              <w:pStyle w:val="Normal"/>
              <w:widowControl w:val="false"/>
              <w:numPr>
                <w:ilvl w:val="0"/>
                <w:numId w:val="5"/>
              </w:numPr>
              <w:spacing w:before="80" w:after="80"/>
              <w:contextualSpacing/>
              <w:rPr/>
            </w:pPr>
            <w:r>
              <w:rPr/>
              <w:t>Les photographies pouvant illustrer la description des lieux de travaux,</w:t>
            </w:r>
          </w:p>
          <w:p>
            <w:pPr>
              <w:pStyle w:val="Normal"/>
              <w:widowControl w:val="false"/>
              <w:numPr>
                <w:ilvl w:val="0"/>
                <w:numId w:val="5"/>
              </w:numPr>
              <w:spacing w:before="80" w:after="80"/>
              <w:contextualSpacing/>
              <w:rPr/>
            </w:pPr>
            <w:r>
              <w:rPr/>
              <w:t>Les frais d’examen par caméra vidéoscopique.</w:t>
            </w:r>
          </w:p>
          <w:p>
            <w:pPr>
              <w:pStyle w:val="Normal"/>
              <w:widowControl w:val="false"/>
              <w:numPr>
                <w:ilvl w:val="0"/>
                <w:numId w:val="5"/>
              </w:numPr>
              <w:spacing w:before="80" w:after="80"/>
              <w:contextualSpacing/>
              <w:rPr/>
            </w:pPr>
            <w:r>
              <w:rPr/>
              <w:t>La fourniture du constat au format papier et numérique avant et après travaux.</w:t>
            </w:r>
          </w:p>
          <w:p>
            <w:pPr>
              <w:pStyle w:val="Normal"/>
              <w:widowControl w:val="false"/>
              <w:spacing w:before="80" w:after="80"/>
              <w:ind w:hanging="0"/>
              <w:contextualSpacing/>
              <w:rPr/>
            </w:pPr>
            <w:ins w:id="18" w:author="Auteur inconnu" w:date="2026-02-09T14:22:25Z">
              <w:r>
                <w:rPr/>
              </w:r>
            </w:ins>
          </w:p>
          <w:p>
            <w:pPr>
              <w:pStyle w:val="Normal"/>
              <w:widowControl w:val="false"/>
              <w:rPr/>
            </w:pPr>
            <w:ins w:id="20" w:author="Auteur inconnu" w:date="2026-02-09T14:22:25Z">
              <w:r>
                <w:rPr/>
                <w:t>Ce prix est rémunéré en deux parties :</w:t>
              </w:r>
            </w:ins>
          </w:p>
          <w:p>
            <w:pPr>
              <w:pStyle w:val="Normal"/>
              <w:widowControl w:val="false"/>
              <w:numPr>
                <w:ilvl w:val="0"/>
                <w:numId w:val="5"/>
              </w:numPr>
              <w:spacing w:before="80" w:after="80"/>
              <w:contextualSpacing/>
              <w:rPr/>
            </w:pPr>
            <w:ins w:id="22" w:author="Auteur inconnu" w:date="2026-02-09T14:22:25Z">
              <w:r>
                <w:rPr/>
                <w:t>50% à la production du constat avant travaux,</w:t>
              </w:r>
            </w:ins>
          </w:p>
          <w:p>
            <w:pPr>
              <w:pStyle w:val="Normal"/>
              <w:widowControl w:val="false"/>
              <w:numPr>
                <w:ilvl w:val="0"/>
                <w:numId w:val="5"/>
              </w:numPr>
              <w:spacing w:before="80" w:after="80"/>
              <w:contextualSpacing/>
              <w:rPr/>
            </w:pPr>
            <w:ins w:id="24" w:author="Auteur inconnu" w:date="2026-02-09T14:22:25Z">
              <w:r>
                <w:rPr/>
                <w:t>50% à la production du constat après travaux.</w:t>
              </w:r>
            </w:ins>
          </w:p>
          <w:p>
            <w:pPr>
              <w:pStyle w:val="Normal"/>
              <w:widowControl w:val="false"/>
              <w:spacing w:before="80" w:after="80"/>
              <w:ind w:hanging="0"/>
              <w:contextualSpacing/>
              <w:rPr/>
            </w:pPr>
            <w:r>
              <w:rPr/>
            </w:r>
          </w:p>
        </w:tc>
        <w:tc>
          <w:tcPr>
            <w:tcW w:w="1710" w:type="dxa"/>
            <w:tcBorders>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p>
            <w:pPr>
              <w:pStyle w:val="Normal"/>
              <w:widowControl w:val="false"/>
              <w:ind w:left="86" w:right="84" w:hanging="0"/>
              <w:jc w:val="right"/>
              <w:rPr>
                <w:rFonts w:cs="Arial"/>
                <w:b/>
                <w:b/>
              </w:rPr>
            </w:pPr>
            <w:r>
              <w:rPr>
                <w:rFonts w:cs="Arial"/>
                <w:b/>
              </w:rPr>
            </w:r>
          </w:p>
          <w:p>
            <w:pPr>
              <w:pStyle w:val="Normal"/>
              <w:widowControl w:val="false"/>
              <w:spacing w:before="80" w:after="80"/>
              <w:ind w:left="86" w:right="84" w:hanging="0"/>
              <w:jc w:val="right"/>
              <w:rPr>
                <w:rFonts w:cs="Arial"/>
                <w:b/>
                <w:b/>
              </w:rPr>
            </w:pPr>
            <w:r>
              <w:rPr>
                <w:rFonts w:cs="Arial"/>
                <w:b/>
              </w:rPr>
            </w:r>
          </w:p>
        </w:tc>
      </w:tr>
      <w:tr>
        <w:trPr>
          <w:trHeight w:val="819" w:hRule="atLeast"/>
        </w:trPr>
        <w:tc>
          <w:tcPr>
            <w:tcW w:w="1134" w:type="dxa"/>
            <w:tcBorders>
              <w:left w:val="single" w:sz="4" w:space="0" w:color="000000"/>
              <w:bottom w:val="single" w:sz="4" w:space="0" w:color="000000"/>
              <w:right w:val="single" w:sz="4" w:space="0" w:color="000000"/>
            </w:tcBorders>
          </w:tcPr>
          <w:p>
            <w:pPr>
              <w:pStyle w:val="Nprix"/>
              <w:widowControl w:val="false"/>
              <w:spacing w:before="80" w:after="80"/>
              <w:ind w:left="426" w:hanging="0"/>
              <w:jc w:val="both"/>
              <w:rPr>
                <w:rFonts w:cs="Arial"/>
                <w:highlight w:val="yellow"/>
              </w:rPr>
            </w:pPr>
            <w:r>
              <w:rPr>
                <w:rFonts w:cs="Arial"/>
                <w:highlight w:val="yellow"/>
              </w:rPr>
            </w:r>
          </w:p>
        </w:tc>
        <w:tc>
          <w:tcPr>
            <w:tcW w:w="7221" w:type="dxa"/>
            <w:tcBorders>
              <w:left w:val="single" w:sz="4" w:space="0" w:color="000000"/>
              <w:bottom w:val="single" w:sz="4" w:space="0" w:color="000000"/>
              <w:right w:val="single" w:sz="4" w:space="0" w:color="000000"/>
            </w:tcBorders>
          </w:tcPr>
          <w:p>
            <w:pPr>
              <w:pStyle w:val="Normal"/>
              <w:widowControl w:val="false"/>
              <w:spacing w:before="60" w:after="60"/>
              <w:ind w:left="85" w:right="85" w:hanging="0"/>
              <w:rPr>
                <w:b/>
                <w:b/>
                <w:bCs/>
                <w:caps/>
                <w:u w:val="single"/>
              </w:rPr>
            </w:pPr>
            <w:r>
              <w:rPr>
                <w:b/>
                <w:bCs/>
                <w:caps/>
                <w:u w:val="single"/>
              </w:rPr>
              <w:t>Le forfait</w:t>
            </w:r>
          </w:p>
          <w:p>
            <w:pPr>
              <w:pStyle w:val="Normal"/>
              <w:widowControl w:val="false"/>
              <w:spacing w:before="80" w:after="80"/>
              <w:rPr/>
            </w:pPr>
            <w:r>
              <w:rPr/>
            </w:r>
          </w:p>
        </w:tc>
        <w:tc>
          <w:tcPr>
            <w:tcW w:w="1710" w:type="dxa"/>
            <w:tcBorders>
              <w:left w:val="single" w:sz="4" w:space="0" w:color="000000"/>
              <w:bottom w:val="single" w:sz="4" w:space="0" w:color="000000"/>
              <w:right w:val="single" w:sz="4" w:space="0" w:color="000000"/>
            </w:tcBorders>
          </w:tcPr>
          <w:p>
            <w:pPr>
              <w:pStyle w:val="Normal"/>
              <w:widowControl w:val="false"/>
              <w:spacing w:before="80" w:after="80"/>
              <w:ind w:left="86" w:right="84" w:hanging="0"/>
              <w:jc w:val="right"/>
              <w:rPr>
                <w:rFonts w:cs="Arial"/>
                <w:b/>
                <w:b/>
              </w:rPr>
            </w:pPr>
            <w:r>
              <w:rPr>
                <w:rFonts w:cs="Arial"/>
                <w:b/>
              </w:rPr>
              <w:t>€</w:t>
            </w:r>
          </w:p>
        </w:tc>
      </w:tr>
      <w:tr>
        <w:trPr/>
        <w:tc>
          <w:tcPr>
            <w:tcW w:w="1134" w:type="dxa"/>
            <w:tcBorders>
              <w:top w:val="single" w:sz="6" w:space="0" w:color="000000"/>
              <w:left w:val="single" w:sz="6" w:space="0" w:color="000000"/>
              <w:right w:val="single" w:sz="6" w:space="0" w:color="000000"/>
            </w:tcBorders>
          </w:tcPr>
          <w:p>
            <w:pPr>
              <w:pStyle w:val="Nprix"/>
              <w:widowControl w:val="false"/>
              <w:spacing w:before="80" w:after="80"/>
              <w:ind w:left="426" w:hanging="0"/>
              <w:jc w:val="both"/>
              <w:rPr>
                <w:rFonts w:cs="Arial"/>
              </w:rPr>
            </w:pPr>
            <w:r>
              <w:rPr>
                <w:rFonts w:cs="Arial"/>
              </w:rPr>
              <w:t>1030</w:t>
            </w:r>
          </w:p>
        </w:tc>
        <w:tc>
          <w:tcPr>
            <w:tcW w:w="7221" w:type="dxa"/>
            <w:tcBorders>
              <w:top w:val="single" w:sz="6" w:space="0" w:color="000000"/>
              <w:left w:val="single" w:sz="6" w:space="0" w:color="000000"/>
              <w:right w:val="single" w:sz="6" w:space="0" w:color="000000"/>
            </w:tcBorders>
          </w:tcPr>
          <w:p>
            <w:pPr>
              <w:pStyle w:val="Normal"/>
              <w:widowControl w:val="false"/>
              <w:spacing w:before="60" w:after="60"/>
              <w:ind w:left="85" w:right="85" w:hanging="0"/>
              <w:rPr>
                <w:b/>
                <w:b/>
                <w:bCs/>
                <w:caps/>
                <w:u w:val="single"/>
              </w:rPr>
            </w:pPr>
            <w:r>
              <w:rPr>
                <w:b/>
                <w:bCs/>
                <w:caps/>
                <w:u w:val="single"/>
              </w:rPr>
              <w:t>Etudes et méthodes d’exécution</w:t>
            </w:r>
          </w:p>
          <w:p>
            <w:pPr>
              <w:pStyle w:val="Normal"/>
              <w:widowControl w:val="false"/>
              <w:rPr/>
            </w:pPr>
            <w:r>
              <w:rPr/>
              <w:t xml:space="preserve">Ce prix rémunère, forfaitairement, les études d’exécution des ouvrages liés au travaux de renforcement et d’aménagements décrits dans les spécifications techniques, les plans de projet, conformément aux règlements et dispositions de bonne construction. </w:t>
            </w:r>
          </w:p>
          <w:p>
            <w:pPr>
              <w:pStyle w:val="Normal"/>
              <w:widowControl w:val="false"/>
              <w:rPr/>
            </w:pPr>
            <w:r>
              <w:rPr/>
              <w:t xml:space="preserve">Ces études d’exécution comprennent les prestations définies aux articles 28 et 29 du C.C.A.G., et aux articles 41 à 44 du fascicule 65 et au CCTP. </w:t>
            </w:r>
          </w:p>
          <w:p>
            <w:pPr>
              <w:pStyle w:val="Normal"/>
              <w:widowControl w:val="false"/>
              <w:rPr/>
            </w:pPr>
            <w:r>
              <w:rPr/>
              <w:t xml:space="preserve">Ces études comprennent notamment : </w:t>
            </w:r>
          </w:p>
          <w:p>
            <w:pPr>
              <w:pStyle w:val="Default"/>
              <w:widowControl w:val="false"/>
              <w:jc w:val="both"/>
              <w:rPr>
                <w:color w:val="auto"/>
              </w:rPr>
            </w:pPr>
            <w:r>
              <w:rPr>
                <w:color w:val="auto"/>
              </w:rPr>
            </w:r>
          </w:p>
          <w:p>
            <w:pPr>
              <w:pStyle w:val="Normal"/>
              <w:widowControl w:val="false"/>
              <w:numPr>
                <w:ilvl w:val="0"/>
                <w:numId w:val="5"/>
              </w:numPr>
              <w:spacing w:before="80" w:after="80"/>
              <w:contextualSpacing/>
              <w:rPr/>
            </w:pPr>
            <w:r>
              <w:rPr/>
              <w:t xml:space="preserve">L’établissement du programme des études d’exécution et d’une liste prévisionnelle de diffusion des documents régulièrement remis à jour, </w:t>
            </w:r>
          </w:p>
          <w:p>
            <w:pPr>
              <w:pStyle w:val="Normal"/>
              <w:widowControl w:val="false"/>
              <w:numPr>
                <w:ilvl w:val="0"/>
                <w:numId w:val="5"/>
              </w:numPr>
              <w:spacing w:before="80" w:after="80"/>
              <w:contextualSpacing/>
              <w:rPr/>
            </w:pPr>
            <w:r>
              <w:rPr/>
              <w:t xml:space="preserve">L’établissement d’un planning à barres des études, </w:t>
            </w:r>
          </w:p>
          <w:p>
            <w:pPr>
              <w:pStyle w:val="Normal"/>
              <w:widowControl w:val="false"/>
              <w:numPr>
                <w:ilvl w:val="0"/>
                <w:numId w:val="5"/>
              </w:numPr>
              <w:spacing w:before="80" w:after="80"/>
              <w:contextualSpacing/>
              <w:rPr/>
            </w:pPr>
            <w:r>
              <w:rPr/>
              <w:t xml:space="preserve">La fourniture d’un PAQ spécifique à chaque bureau d’étude, </w:t>
            </w:r>
          </w:p>
          <w:p>
            <w:pPr>
              <w:pStyle w:val="Normal"/>
              <w:widowControl w:val="false"/>
              <w:numPr>
                <w:ilvl w:val="0"/>
                <w:numId w:val="5"/>
              </w:numPr>
              <w:spacing w:before="80" w:after="80"/>
              <w:contextualSpacing/>
              <w:rPr/>
            </w:pPr>
            <w:r>
              <w:rPr/>
              <w:t xml:space="preserve">Les notes d’hypothèses générales et les notices techniques nécessaires à l’exécution, </w:t>
            </w:r>
          </w:p>
          <w:p>
            <w:pPr>
              <w:pStyle w:val="Normal"/>
              <w:widowControl w:val="false"/>
              <w:numPr>
                <w:ilvl w:val="0"/>
                <w:numId w:val="5"/>
              </w:numPr>
              <w:spacing w:before="80" w:after="80"/>
              <w:contextualSpacing/>
              <w:rPr/>
            </w:pPr>
            <w:r>
              <w:rPr/>
              <w:t xml:space="preserve">Les notes de calculs électroniques de dimensionnement des ouvrages définitifs et provisoires, </w:t>
            </w:r>
          </w:p>
          <w:p>
            <w:pPr>
              <w:pStyle w:val="Normal"/>
              <w:widowControl w:val="false"/>
              <w:numPr>
                <w:ilvl w:val="0"/>
                <w:numId w:val="5"/>
              </w:numPr>
              <w:spacing w:before="80" w:after="80"/>
              <w:contextualSpacing/>
              <w:rPr/>
            </w:pPr>
            <w:r>
              <w:rPr/>
              <w:t xml:space="preserve">Les études d’exécutions des ouvrages géotechniques (mission G3 au sens de la norme NF P94-500), </w:t>
            </w:r>
          </w:p>
          <w:p>
            <w:pPr>
              <w:pStyle w:val="Normal"/>
              <w:widowControl w:val="false"/>
              <w:numPr>
                <w:ilvl w:val="0"/>
                <w:numId w:val="5"/>
              </w:numPr>
              <w:spacing w:before="80" w:after="80"/>
              <w:contextualSpacing/>
              <w:rPr/>
            </w:pPr>
            <w:r>
              <w:rPr/>
              <w:t xml:space="preserve">La fourniture des notices explicatives des programmes automatiques utilisés, </w:t>
            </w:r>
          </w:p>
          <w:p>
            <w:pPr>
              <w:pStyle w:val="Normal"/>
              <w:widowControl w:val="false"/>
              <w:numPr>
                <w:ilvl w:val="0"/>
                <w:numId w:val="5"/>
              </w:numPr>
              <w:spacing w:before="80" w:after="80"/>
              <w:contextualSpacing/>
              <w:rPr/>
            </w:pPr>
            <w:r>
              <w:rPr/>
              <w:t xml:space="preserve">Les frais de licence et de brevets éventuels, </w:t>
            </w:r>
          </w:p>
          <w:p>
            <w:pPr>
              <w:pStyle w:val="Normal"/>
              <w:widowControl w:val="false"/>
              <w:numPr>
                <w:ilvl w:val="0"/>
                <w:numId w:val="5"/>
              </w:numPr>
              <w:spacing w:before="80" w:after="80"/>
              <w:contextualSpacing/>
              <w:rPr/>
            </w:pPr>
            <w:r>
              <w:rPr/>
              <w:t xml:space="preserve">Toutes les prestations relatives à l’établissement des plans d’exécution, de coffrage et de ferraillage de tous les éléments des ouvrages, jusqu’à obtention du visa du Maître d’œuvre, </w:t>
            </w:r>
          </w:p>
          <w:p>
            <w:pPr>
              <w:pStyle w:val="Normal"/>
              <w:widowControl w:val="false"/>
              <w:numPr>
                <w:ilvl w:val="0"/>
                <w:numId w:val="5"/>
              </w:numPr>
              <w:spacing w:before="80" w:after="80"/>
              <w:contextualSpacing/>
              <w:rPr/>
            </w:pPr>
            <w:r>
              <w:rPr/>
              <w:t xml:space="preserve">Les métrés d’exécution conformes aux plans visés, </w:t>
            </w:r>
          </w:p>
          <w:p>
            <w:pPr>
              <w:pStyle w:val="Normal"/>
              <w:widowControl w:val="false"/>
              <w:numPr>
                <w:ilvl w:val="0"/>
                <w:numId w:val="5"/>
              </w:numPr>
              <w:spacing w:before="80" w:after="80"/>
              <w:contextualSpacing/>
              <w:rPr/>
            </w:pPr>
            <w:r>
              <w:rPr/>
              <w:t xml:space="preserve">Les modifications des documents précités nécessitées par l’évolution du chantier et aux observations de la Maîtrise d'œuvre, </w:t>
            </w:r>
          </w:p>
          <w:p>
            <w:pPr>
              <w:pStyle w:val="Normal"/>
              <w:widowControl w:val="false"/>
              <w:numPr>
                <w:ilvl w:val="0"/>
                <w:numId w:val="5"/>
              </w:numPr>
              <w:spacing w:before="80" w:after="80"/>
              <w:contextualSpacing/>
              <w:rPr/>
            </w:pPr>
            <w:r>
              <w:rPr/>
              <w:t xml:space="preserve">Les vacations du bureau d’études de l’entrepreneur qui doit être représenté autant que de besoin aux réunions de chantier, </w:t>
            </w:r>
          </w:p>
          <w:p>
            <w:pPr>
              <w:pStyle w:val="Normal"/>
              <w:widowControl w:val="false"/>
              <w:numPr>
                <w:ilvl w:val="0"/>
                <w:numId w:val="5"/>
              </w:numPr>
              <w:spacing w:before="80" w:after="80"/>
              <w:contextualSpacing/>
              <w:rPr/>
            </w:pPr>
            <w:r>
              <w:rPr/>
              <w:t xml:space="preserve">Le planning des études périodiquement remis à jour y compris la synthèse générale pour l’ensemble du chantier, </w:t>
            </w:r>
          </w:p>
          <w:p>
            <w:pPr>
              <w:pStyle w:val="Normal"/>
              <w:widowControl w:val="false"/>
              <w:numPr>
                <w:ilvl w:val="0"/>
                <w:numId w:val="5"/>
              </w:numPr>
              <w:spacing w:before="80" w:after="80"/>
              <w:contextualSpacing/>
              <w:rPr/>
            </w:pPr>
            <w:r>
              <w:rPr/>
              <w:t xml:space="preserve">Les frais de reprographie des documents, </w:t>
            </w:r>
          </w:p>
          <w:p>
            <w:pPr>
              <w:pStyle w:val="Normal"/>
              <w:widowControl w:val="false"/>
              <w:numPr>
                <w:ilvl w:val="0"/>
                <w:numId w:val="5"/>
              </w:numPr>
              <w:spacing w:before="80" w:after="80"/>
              <w:contextualSpacing/>
              <w:rPr/>
            </w:pPr>
            <w:r>
              <w:rPr/>
              <w:t>Tous les contrôles intérieurs nécessaires, y compris contrôles interne et externe,</w:t>
            </w:r>
          </w:p>
          <w:p>
            <w:pPr>
              <w:pStyle w:val="Normal"/>
              <w:widowControl w:val="false"/>
              <w:rPr/>
            </w:pPr>
            <w:r>
              <w:rPr/>
            </w:r>
          </w:p>
          <w:p>
            <w:pPr>
              <w:pStyle w:val="Normal"/>
              <w:widowControl w:val="false"/>
              <w:rPr/>
            </w:pPr>
            <w:r>
              <w:rPr/>
              <w:t xml:space="preserve">Il comprend également l’ensemble des reconnaissances géotechniques complémentaires nécessaires pour la réalisation du chantier. </w:t>
            </w:r>
          </w:p>
          <w:p>
            <w:pPr>
              <w:pStyle w:val="Normal"/>
              <w:widowControl w:val="false"/>
              <w:rPr/>
            </w:pPr>
            <w:r>
              <w:rPr/>
              <w:t>Ces prix sont rémunérés en trois parties :</w:t>
            </w:r>
          </w:p>
          <w:p>
            <w:pPr>
              <w:pStyle w:val="Normal"/>
              <w:widowControl w:val="false"/>
              <w:numPr>
                <w:ilvl w:val="0"/>
                <w:numId w:val="5"/>
              </w:numPr>
              <w:spacing w:before="80" w:after="80"/>
              <w:contextualSpacing/>
              <w:rPr/>
            </w:pPr>
            <w:r>
              <w:rPr/>
              <w:t>20% à la production du 1er indice des documents,</w:t>
            </w:r>
          </w:p>
          <w:p>
            <w:pPr>
              <w:pStyle w:val="Normal"/>
              <w:widowControl w:val="false"/>
              <w:numPr>
                <w:ilvl w:val="0"/>
                <w:numId w:val="5"/>
              </w:numPr>
              <w:spacing w:before="80" w:after="80"/>
              <w:contextualSpacing/>
              <w:rPr/>
            </w:pPr>
            <w:r>
              <w:rPr/>
              <w:t>70% après visa de tous les plans d’exécution et notes de calcul à fournir</w:t>
            </w:r>
          </w:p>
          <w:p>
            <w:pPr>
              <w:pStyle w:val="Normal"/>
              <w:widowControl w:val="false"/>
              <w:numPr>
                <w:ilvl w:val="0"/>
                <w:numId w:val="5"/>
              </w:numPr>
              <w:spacing w:before="80" w:after="80"/>
              <w:contextualSpacing/>
              <w:rPr/>
            </w:pPr>
            <w:r>
              <w:rPr/>
              <w:t>10% après réception des documents de récolement.</w:t>
            </w:r>
          </w:p>
          <w:p>
            <w:pPr>
              <w:pStyle w:val="Normal"/>
              <w:widowControl w:val="false"/>
              <w:spacing w:before="80" w:after="80"/>
              <w:rPr/>
            </w:pPr>
            <w:r>
              <w:rPr/>
            </w:r>
          </w:p>
        </w:tc>
        <w:tc>
          <w:tcPr>
            <w:tcW w:w="1710" w:type="dxa"/>
            <w:tcBorders>
              <w:top w:val="single" w:sz="6"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c>
          <w:tcPr>
            <w:tcW w:w="1134" w:type="dxa"/>
            <w:tcBorders>
              <w:left w:val="single" w:sz="6" w:space="0" w:color="000000"/>
              <w:bottom w:val="single" w:sz="6" w:space="0" w:color="000000"/>
              <w:right w:val="single" w:sz="6"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6" w:space="0" w:color="000000"/>
              <w:bottom w:val="single" w:sz="6" w:space="0" w:color="000000"/>
              <w:right w:val="single" w:sz="6" w:space="0" w:color="000000"/>
            </w:tcBorders>
          </w:tcPr>
          <w:p>
            <w:pPr>
              <w:pStyle w:val="Normal"/>
              <w:widowControl w:val="false"/>
              <w:spacing w:before="60" w:after="60"/>
              <w:ind w:left="85" w:right="85" w:hanging="0"/>
              <w:rPr>
                <w:b/>
                <w:b/>
                <w:bCs/>
                <w:caps/>
                <w:u w:val="single"/>
              </w:rPr>
            </w:pPr>
            <w:r>
              <w:rPr>
                <w:b/>
                <w:bCs/>
                <w:caps/>
                <w:u w:val="single"/>
              </w:rPr>
              <w:t>LE FORFAIT :</w:t>
            </w:r>
          </w:p>
          <w:p>
            <w:pPr>
              <w:pStyle w:val="Normal"/>
              <w:widowControl w:val="false"/>
              <w:spacing w:before="60" w:after="60"/>
              <w:ind w:left="85" w:right="85" w:hanging="0"/>
              <w:rPr>
                <w:b/>
                <w:b/>
                <w:bCs/>
                <w:caps/>
                <w:u w:val="single"/>
              </w:rPr>
            </w:pPr>
            <w:r>
              <w:rPr>
                <w:b/>
                <w:bCs/>
                <w:caps/>
                <w:u w:val="single"/>
              </w:rPr>
            </w:r>
          </w:p>
        </w:tc>
        <w:tc>
          <w:tcPr>
            <w:tcW w:w="1710"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t>€</w:t>
            </w:r>
          </w:p>
        </w:tc>
      </w:tr>
      <w:tr>
        <w:trPr/>
        <w:tc>
          <w:tcPr>
            <w:tcW w:w="1134" w:type="dxa"/>
            <w:tcBorders>
              <w:top w:val="single" w:sz="6" w:space="0" w:color="000000"/>
              <w:left w:val="single" w:sz="6" w:space="0" w:color="000000"/>
              <w:right w:val="single" w:sz="6" w:space="0" w:color="000000"/>
            </w:tcBorders>
          </w:tcPr>
          <w:p>
            <w:pPr>
              <w:pStyle w:val="Nprix"/>
              <w:widowControl w:val="false"/>
              <w:spacing w:before="80" w:after="80"/>
              <w:ind w:left="426" w:hanging="0"/>
              <w:jc w:val="both"/>
              <w:rPr>
                <w:rFonts w:cs="Arial"/>
              </w:rPr>
            </w:pPr>
            <w:r>
              <w:rPr>
                <w:rFonts w:cs="Arial"/>
              </w:rPr>
              <w:t>1040</w:t>
            </w:r>
          </w:p>
        </w:tc>
        <w:tc>
          <w:tcPr>
            <w:tcW w:w="7221" w:type="dxa"/>
            <w:tcBorders>
              <w:top w:val="single" w:sz="6" w:space="0" w:color="000000"/>
              <w:left w:val="single" w:sz="6" w:space="0" w:color="000000"/>
              <w:right w:val="single" w:sz="6" w:space="0" w:color="000000"/>
            </w:tcBorders>
          </w:tcPr>
          <w:p>
            <w:pPr>
              <w:pStyle w:val="Normal"/>
              <w:widowControl w:val="false"/>
              <w:spacing w:before="60" w:after="60"/>
              <w:ind w:left="85" w:right="85" w:hanging="0"/>
              <w:rPr>
                <w:b/>
                <w:b/>
                <w:bCs/>
                <w:caps/>
                <w:u w:val="single"/>
              </w:rPr>
            </w:pPr>
            <w:r>
              <w:rPr>
                <w:b/>
                <w:bCs/>
                <w:caps/>
                <w:u w:val="single"/>
              </w:rPr>
              <w:t>Levés topographiques et Implantation des ouvrages</w:t>
            </w:r>
          </w:p>
          <w:p>
            <w:pPr>
              <w:pStyle w:val="Normal"/>
              <w:widowControl w:val="false"/>
              <w:rPr/>
            </w:pPr>
            <w:r>
              <w:rPr/>
              <w:t>Ce prix rémunère au forfait la réalisation de levés de profils détaillés d’ouvrage en complément des levés topographiques fournis par le maître d’ouvrage et ceci pour le dimensionnement précis de la section minimale de renforcement et du profil en long de l’ouvrage après renforcement. Il comprend l’intégration de ces levés aux plans d’exécutions.</w:t>
            </w:r>
          </w:p>
          <w:p>
            <w:pPr>
              <w:pStyle w:val="Normal"/>
              <w:widowControl w:val="false"/>
              <w:rPr/>
            </w:pPr>
            <w:r>
              <w:rPr/>
              <w:t>Il comprend également l’ensemble des frais d’implantation et de piquetage des ouvrages et des aménagements à réaliser ainsi que le repérage et le piquetage des réseaux existants (y compris fourniture du PV de piquetage).</w:t>
            </w:r>
          </w:p>
          <w:p>
            <w:pPr>
              <w:pStyle w:val="Normal"/>
              <w:widowControl w:val="false"/>
              <w:spacing w:before="80" w:after="80"/>
              <w:rPr>
                <w:highlight w:val="yellow"/>
              </w:rPr>
            </w:pPr>
            <w:r>
              <w:rPr>
                <w:highlight w:val="yellow"/>
              </w:rPr>
            </w:r>
          </w:p>
        </w:tc>
        <w:tc>
          <w:tcPr>
            <w:tcW w:w="1710" w:type="dxa"/>
            <w:tcBorders>
              <w:top w:val="single" w:sz="6"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292" w:hRule="atLeast"/>
        </w:trPr>
        <w:tc>
          <w:tcPr>
            <w:tcW w:w="1134" w:type="dxa"/>
            <w:tcBorders>
              <w:left w:val="single" w:sz="6" w:space="0" w:color="000000"/>
              <w:right w:val="single" w:sz="6"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6" w:space="0" w:color="000000"/>
              <w:right w:val="single" w:sz="6" w:space="0" w:color="000000"/>
            </w:tcBorders>
          </w:tcPr>
          <w:p>
            <w:pPr>
              <w:pStyle w:val="Normal"/>
              <w:widowControl w:val="false"/>
              <w:spacing w:before="60" w:after="60"/>
              <w:ind w:left="85" w:right="85" w:hanging="0"/>
              <w:rPr>
                <w:b/>
                <w:b/>
                <w:bCs/>
                <w:caps/>
                <w:u w:val="single"/>
              </w:rPr>
            </w:pPr>
            <w:r>
              <w:rPr>
                <w:b/>
                <w:bCs/>
                <w:caps/>
                <w:u w:val="single"/>
              </w:rPr>
              <w:t>LE FORFAIT :</w:t>
            </w:r>
          </w:p>
        </w:tc>
        <w:tc>
          <w:tcPr>
            <w:tcW w:w="1710" w:type="dxa"/>
            <w:tcBorders>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t>€</w:t>
            </w:r>
          </w:p>
        </w:tc>
      </w:tr>
      <w:tr>
        <w:trPr/>
        <w:tc>
          <w:tcPr>
            <w:tcW w:w="1134" w:type="dxa"/>
            <w:tcBorders>
              <w:top w:val="single" w:sz="6" w:space="0" w:color="000000"/>
              <w:left w:val="single" w:sz="6" w:space="0" w:color="000000"/>
              <w:right w:val="single" w:sz="6" w:space="0" w:color="000000"/>
            </w:tcBorders>
          </w:tcPr>
          <w:p>
            <w:pPr>
              <w:pStyle w:val="Nprix"/>
              <w:widowControl w:val="false"/>
              <w:spacing w:before="80" w:after="80"/>
              <w:ind w:left="426" w:hanging="0"/>
              <w:jc w:val="both"/>
              <w:rPr>
                <w:rFonts w:cs="Arial"/>
              </w:rPr>
            </w:pPr>
            <w:r>
              <w:rPr>
                <w:rFonts w:cs="Arial"/>
              </w:rPr>
              <w:t>1050</w:t>
            </w:r>
          </w:p>
        </w:tc>
        <w:tc>
          <w:tcPr>
            <w:tcW w:w="7221" w:type="dxa"/>
            <w:tcBorders>
              <w:top w:val="single" w:sz="6" w:space="0" w:color="000000"/>
              <w:left w:val="single" w:sz="6" w:space="0" w:color="000000"/>
              <w:right w:val="single" w:sz="6" w:space="0" w:color="000000"/>
            </w:tcBorders>
          </w:tcPr>
          <w:p>
            <w:pPr>
              <w:pStyle w:val="Normal"/>
              <w:widowControl w:val="false"/>
              <w:spacing w:before="60" w:after="60"/>
              <w:ind w:left="85" w:right="85" w:hanging="0"/>
              <w:rPr>
                <w:b/>
                <w:b/>
                <w:bCs/>
                <w:caps/>
                <w:u w:val="single"/>
              </w:rPr>
            </w:pPr>
            <w:r>
              <w:rPr>
                <w:b/>
                <w:bCs/>
                <w:caps/>
                <w:u w:val="single"/>
              </w:rPr>
              <w:t>Dossier de récolement</w:t>
            </w:r>
          </w:p>
          <w:p>
            <w:pPr>
              <w:pStyle w:val="Normal"/>
              <w:widowControl w:val="false"/>
              <w:rPr/>
            </w:pPr>
            <w:r>
              <w:rPr/>
              <w:t xml:space="preserve">Ce prix rémunère, au forfait, la fourniture du dossier de récolement des travaux tel que défini dans les pièces du marché. </w:t>
            </w:r>
          </w:p>
          <w:p>
            <w:pPr>
              <w:pStyle w:val="Normal"/>
              <w:widowControl w:val="false"/>
              <w:rPr/>
            </w:pPr>
            <w:r>
              <w:rPr/>
              <w:t xml:space="preserve">Il comprend notamment en deux exemplaires plus un exemplaire reproductible (informatique) : </w:t>
            </w:r>
          </w:p>
          <w:p>
            <w:pPr>
              <w:pStyle w:val="Normal"/>
              <w:widowControl w:val="false"/>
              <w:numPr>
                <w:ilvl w:val="0"/>
                <w:numId w:val="5"/>
              </w:numPr>
              <w:spacing w:before="80" w:after="80"/>
              <w:contextualSpacing/>
              <w:rPr/>
            </w:pPr>
            <w:r>
              <w:rPr/>
              <w:t xml:space="preserve">Les procédures d’exécution, notes de calcul et plans « conformes à l’exécution », </w:t>
            </w:r>
          </w:p>
          <w:p>
            <w:pPr>
              <w:pStyle w:val="Normal"/>
              <w:widowControl w:val="false"/>
              <w:numPr>
                <w:ilvl w:val="0"/>
                <w:numId w:val="5"/>
              </w:numPr>
              <w:spacing w:before="80" w:after="80"/>
              <w:contextualSpacing/>
              <w:rPr/>
            </w:pPr>
            <w:r>
              <w:rPr/>
              <w:t xml:space="preserve">Les fiches d’agrément des produits mis en œuvre, </w:t>
            </w:r>
          </w:p>
          <w:p>
            <w:pPr>
              <w:pStyle w:val="Normal"/>
              <w:widowControl w:val="false"/>
              <w:numPr>
                <w:ilvl w:val="0"/>
                <w:numId w:val="5"/>
              </w:numPr>
              <w:spacing w:before="80" w:after="80"/>
              <w:contextualSpacing/>
              <w:rPr/>
            </w:pPr>
            <w:r>
              <w:rPr/>
              <w:t xml:space="preserve">Tous les résultats du contrôle intérieur des entreprises auxquels seront joints les résultats du contrôle extérieur réalisé par le Maître d’œuvre, </w:t>
            </w:r>
          </w:p>
          <w:p>
            <w:pPr>
              <w:pStyle w:val="Normal"/>
              <w:widowControl w:val="false"/>
              <w:numPr>
                <w:ilvl w:val="0"/>
                <w:numId w:val="5"/>
              </w:numPr>
              <w:spacing w:before="80" w:after="80"/>
              <w:contextualSpacing/>
              <w:rPr/>
            </w:pPr>
            <w:r>
              <w:rPr/>
              <w:t>Les dossiers de consta</w:t>
            </w:r>
            <w:ins w:id="25" w:author="Auteur inconnu" w:date="2026-02-09T14:23:48Z">
              <w:r>
                <w:rPr/>
                <w:t>ta</w:t>
              </w:r>
            </w:ins>
            <w:r>
              <w:rPr/>
              <w:t xml:space="preserve">tions de travaux comportant les rapports hebdomadaires et journaliers de chantiers, les différents procès-verbaux dressés sur le chantier et les comptes rendus de réunions, </w:t>
            </w:r>
          </w:p>
          <w:p>
            <w:pPr>
              <w:pStyle w:val="Normal"/>
              <w:widowControl w:val="false"/>
              <w:numPr>
                <w:ilvl w:val="0"/>
                <w:numId w:val="5"/>
              </w:numPr>
              <w:spacing w:before="80" w:after="80"/>
              <w:contextualSpacing/>
              <w:rPr/>
            </w:pPr>
            <w:r>
              <w:rPr/>
              <w:t xml:space="preserve">L’établissement, les mises à jour et la fourniture des documents de préparation, de suivi et de conformité à l’exécution, </w:t>
            </w:r>
          </w:p>
          <w:p>
            <w:pPr>
              <w:pStyle w:val="Normal"/>
              <w:widowControl w:val="false"/>
              <w:numPr>
                <w:ilvl w:val="0"/>
                <w:numId w:val="5"/>
              </w:numPr>
              <w:spacing w:before="80" w:after="80"/>
              <w:contextualSpacing/>
              <w:rPr/>
            </w:pPr>
            <w:r>
              <w:rPr/>
              <w:t>Les plans de récolement des travaux réalisés basés sur un lev</w:t>
            </w:r>
            <w:ins w:id="26" w:author="Auteur inconnu" w:date="2026-02-09T14:23:55Z">
              <w:r>
                <w:rPr/>
                <w:t>é</w:t>
              </w:r>
            </w:ins>
            <w:del w:id="27" w:author="Auteur inconnu" w:date="2026-02-09T14:23:55Z">
              <w:r>
                <w:rPr/>
                <w:delText>er</w:delText>
              </w:r>
            </w:del>
            <w:r>
              <w:rPr/>
              <w:t xml:space="preserve"> topo après travaux ,</w:t>
            </w:r>
          </w:p>
          <w:p>
            <w:pPr>
              <w:pStyle w:val="Normal"/>
              <w:widowControl w:val="false"/>
              <w:numPr>
                <w:ilvl w:val="0"/>
                <w:numId w:val="5"/>
              </w:numPr>
              <w:spacing w:before="80" w:after="80"/>
              <w:contextualSpacing/>
              <w:rPr/>
            </w:pPr>
            <w:r>
              <w:rPr/>
              <w:t xml:space="preserve">Les fiches de non-conformité éventuelles, </w:t>
            </w:r>
          </w:p>
          <w:p>
            <w:pPr>
              <w:pStyle w:val="Normal"/>
              <w:widowControl w:val="false"/>
              <w:numPr>
                <w:ilvl w:val="0"/>
                <w:numId w:val="5"/>
              </w:numPr>
              <w:spacing w:before="80" w:after="80"/>
              <w:contextualSpacing/>
              <w:rPr/>
            </w:pPr>
            <w:r>
              <w:rPr/>
              <w:t xml:space="preserve">Les factures et le DGD, </w:t>
            </w:r>
          </w:p>
          <w:p>
            <w:pPr>
              <w:pStyle w:val="Normal"/>
              <w:widowControl w:val="false"/>
              <w:numPr>
                <w:ilvl w:val="0"/>
                <w:numId w:val="5"/>
              </w:numPr>
              <w:spacing w:before="80" w:after="80"/>
              <w:contextualSpacing/>
              <w:rPr/>
            </w:pPr>
            <w:r>
              <w:rPr/>
              <w:t xml:space="preserve">Les PV de réception signé et les réserves éventuelles, </w:t>
            </w:r>
          </w:p>
          <w:p>
            <w:pPr>
              <w:pStyle w:val="Normal"/>
              <w:widowControl w:val="false"/>
              <w:numPr>
                <w:ilvl w:val="0"/>
                <w:numId w:val="5"/>
              </w:numPr>
              <w:spacing w:before="80" w:after="80"/>
              <w:contextualSpacing/>
              <w:rPr/>
            </w:pPr>
            <w:r>
              <w:rPr/>
              <w:t xml:space="preserve">Les documents prévus dans le PRE et notamment les BSD, </w:t>
            </w:r>
          </w:p>
          <w:p>
            <w:pPr>
              <w:pStyle w:val="Normal"/>
              <w:widowControl w:val="false"/>
              <w:numPr>
                <w:ilvl w:val="0"/>
                <w:numId w:val="5"/>
              </w:numPr>
              <w:spacing w:before="80" w:after="80"/>
              <w:contextualSpacing/>
              <w:rPr/>
            </w:pPr>
            <w:r>
              <w:rPr/>
              <w:t xml:space="preserve">Tous documents demandés par le maître d’œuvre et nécessaires à la précision des travaux. </w:t>
            </w:r>
          </w:p>
          <w:p>
            <w:pPr>
              <w:pStyle w:val="Default"/>
              <w:widowControl w:val="false"/>
              <w:jc w:val="both"/>
              <w:rPr>
                <w:sz w:val="20"/>
                <w:szCs w:val="20"/>
              </w:rPr>
            </w:pPr>
            <w:r>
              <w:rPr>
                <w:sz w:val="20"/>
                <w:szCs w:val="20"/>
              </w:rPr>
            </w:r>
          </w:p>
          <w:p>
            <w:pPr>
              <w:pStyle w:val="Default"/>
              <w:widowControl w:val="false"/>
              <w:jc w:val="both"/>
              <w:rPr>
                <w:sz w:val="20"/>
                <w:szCs w:val="20"/>
              </w:rPr>
            </w:pPr>
            <w:r>
              <w:rPr>
                <w:sz w:val="20"/>
                <w:szCs w:val="20"/>
              </w:rPr>
              <w:t xml:space="preserve">Le dossier sera impérativement transmis en 1 exemplaire au MOE, pour contrôle et validation en amont des opérations de réception. </w:t>
            </w:r>
          </w:p>
          <w:p>
            <w:pPr>
              <w:pStyle w:val="Normal"/>
              <w:widowControl w:val="false"/>
              <w:rPr/>
            </w:pPr>
            <w:r>
              <w:rPr/>
              <w:t xml:space="preserve">Si validation, la remise des 2 autres exemplaires </w:t>
            </w:r>
            <w:del w:id="28" w:author="Auteur inconnu" w:date="2026-02-09T14:24:07Z">
              <w:r>
                <w:rPr/>
                <w:delText>précèdera</w:delText>
              </w:r>
            </w:del>
            <w:ins w:id="29" w:author="Auteur inconnu" w:date="2026-02-09T14:24:07Z">
              <w:r>
                <w:rPr/>
                <w:t>précédera</w:t>
              </w:r>
            </w:ins>
            <w:r>
              <w:rPr/>
              <w:t xml:space="preserve"> la réception. </w:t>
            </w:r>
          </w:p>
          <w:p>
            <w:pPr>
              <w:pStyle w:val="Normal"/>
              <w:widowControl w:val="false"/>
              <w:spacing w:before="80" w:after="80"/>
              <w:rPr/>
            </w:pPr>
            <w:r>
              <w:rPr/>
            </w:r>
          </w:p>
        </w:tc>
        <w:tc>
          <w:tcPr>
            <w:tcW w:w="1710" w:type="dxa"/>
            <w:tcBorders>
              <w:top w:val="single" w:sz="6"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c>
          <w:tcPr>
            <w:tcW w:w="1134" w:type="dxa"/>
            <w:tcBorders>
              <w:left w:val="single" w:sz="6" w:space="0" w:color="000000"/>
              <w:bottom w:val="single" w:sz="6" w:space="0" w:color="000000"/>
              <w:right w:val="single" w:sz="6"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6" w:space="0" w:color="000000"/>
              <w:bottom w:val="single" w:sz="6" w:space="0" w:color="000000"/>
              <w:right w:val="single" w:sz="6" w:space="0" w:color="000000"/>
            </w:tcBorders>
          </w:tcPr>
          <w:p>
            <w:pPr>
              <w:pStyle w:val="Normal"/>
              <w:widowControl w:val="false"/>
              <w:spacing w:before="60" w:after="60"/>
              <w:ind w:left="85" w:right="85" w:hanging="0"/>
              <w:rPr>
                <w:b/>
                <w:b/>
                <w:bCs/>
                <w:caps/>
                <w:u w:val="single"/>
              </w:rPr>
            </w:pPr>
            <w:r>
              <w:rPr>
                <w:b/>
                <w:bCs/>
                <w:caps/>
                <w:u w:val="single"/>
              </w:rPr>
              <w:t>LE FORFAIT</w:t>
            </w:r>
          </w:p>
          <w:p>
            <w:pPr>
              <w:pStyle w:val="Normal"/>
              <w:widowControl w:val="false"/>
              <w:spacing w:before="60" w:after="60"/>
              <w:ind w:left="85" w:right="85" w:hanging="0"/>
              <w:rPr>
                <w:b/>
                <w:b/>
                <w:bCs/>
                <w:caps/>
                <w:u w:val="single"/>
              </w:rPr>
            </w:pPr>
            <w:r>
              <w:rPr>
                <w:b/>
                <w:bCs/>
                <w:caps/>
                <w:u w:val="single"/>
              </w:rPr>
            </w:r>
          </w:p>
        </w:tc>
        <w:tc>
          <w:tcPr>
            <w:tcW w:w="1710"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t>€</w:t>
            </w:r>
          </w:p>
        </w:tc>
      </w:tr>
      <w:tr>
        <w:trPr>
          <w:trHeight w:val="224" w:hRule="atLeast"/>
        </w:trPr>
        <w:tc>
          <w:tcPr>
            <w:tcW w:w="1134" w:type="dxa"/>
            <w:tcBorders>
              <w:top w:val="single" w:sz="6" w:space="0" w:color="000000"/>
              <w:left w:val="single" w:sz="6" w:space="0" w:color="000000"/>
              <w:right w:val="single" w:sz="6" w:space="0" w:color="000000"/>
            </w:tcBorders>
          </w:tcPr>
          <w:p>
            <w:pPr>
              <w:pStyle w:val="Titre1"/>
              <w:widowControl w:val="false"/>
              <w:spacing w:before="60" w:after="60"/>
              <w:rPr/>
            </w:pPr>
            <w:r>
              <w:rPr/>
              <w:t>1100</w:t>
            </w:r>
          </w:p>
        </w:tc>
        <w:tc>
          <w:tcPr>
            <w:tcW w:w="7221" w:type="dxa"/>
            <w:tcBorders>
              <w:top w:val="single" w:sz="6" w:space="0" w:color="000000"/>
              <w:left w:val="single" w:sz="6" w:space="0" w:color="000000"/>
              <w:right w:val="single" w:sz="6" w:space="0" w:color="000000"/>
            </w:tcBorders>
          </w:tcPr>
          <w:p>
            <w:pPr>
              <w:pStyle w:val="Titre1"/>
              <w:widowControl w:val="false"/>
              <w:spacing w:before="60" w:after="60"/>
              <w:rPr>
                <w:u w:val="single"/>
              </w:rPr>
            </w:pPr>
            <w:r>
              <w:rPr/>
              <w:t>AMENAGEMENT DES Accès De Chantier</w:t>
            </w:r>
          </w:p>
        </w:tc>
        <w:tc>
          <w:tcPr>
            <w:tcW w:w="1710" w:type="dxa"/>
            <w:tcBorders>
              <w:top w:val="single" w:sz="6"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sz w:val="18"/>
                <w:szCs w:val="18"/>
              </w:rPr>
            </w:pPr>
            <w:r>
              <w:rPr>
                <w:rFonts w:cs="Arial"/>
                <w:b/>
                <w:sz w:val="18"/>
                <w:szCs w:val="18"/>
              </w:rPr>
            </w:r>
          </w:p>
        </w:tc>
      </w:tr>
      <w:tr>
        <w:trPr>
          <w:trHeight w:val="224" w:hRule="atLeast"/>
        </w:trPr>
        <w:tc>
          <w:tcPr>
            <w:tcW w:w="1134" w:type="dxa"/>
            <w:tcBorders>
              <w:top w:val="single" w:sz="6" w:space="0" w:color="000000"/>
              <w:left w:val="single" w:sz="6" w:space="0" w:color="000000"/>
              <w:right w:val="single" w:sz="6" w:space="0" w:color="000000"/>
            </w:tcBorders>
          </w:tcPr>
          <w:p>
            <w:pPr>
              <w:pStyle w:val="Nprix"/>
              <w:widowControl w:val="false"/>
              <w:spacing w:before="80" w:after="80"/>
              <w:ind w:left="426" w:hanging="0"/>
              <w:jc w:val="both"/>
              <w:rPr>
                <w:rFonts w:cs="Arial"/>
              </w:rPr>
            </w:pPr>
            <w:r>
              <w:rPr>
                <w:rFonts w:cs="Arial"/>
              </w:rPr>
              <w:t>1110</w:t>
            </w:r>
          </w:p>
        </w:tc>
        <w:tc>
          <w:tcPr>
            <w:tcW w:w="7221" w:type="dxa"/>
            <w:tcBorders>
              <w:top w:val="single" w:sz="6" w:space="0" w:color="000000"/>
              <w:left w:val="single" w:sz="6" w:space="0" w:color="000000"/>
              <w:right w:val="single" w:sz="6" w:space="0" w:color="000000"/>
            </w:tcBorders>
          </w:tcPr>
          <w:p>
            <w:pPr>
              <w:pStyle w:val="Normal"/>
              <w:widowControl w:val="false"/>
              <w:spacing w:before="60" w:after="60"/>
              <w:ind w:left="85" w:right="85" w:hanging="0"/>
              <w:rPr>
                <w:b/>
                <w:b/>
                <w:bCs/>
                <w:caps/>
                <w:u w:val="single"/>
              </w:rPr>
            </w:pPr>
            <w:r>
              <w:rPr>
                <w:b/>
                <w:bCs/>
                <w:caps/>
                <w:u w:val="single"/>
              </w:rPr>
              <w:t>Aménagements des accès chantier</w:t>
            </w:r>
          </w:p>
          <w:p>
            <w:pPr>
              <w:pStyle w:val="Normal"/>
              <w:widowControl w:val="false"/>
              <w:rPr/>
            </w:pPr>
            <w:r>
              <w:rPr/>
              <w:t xml:space="preserve">Ce prix rémunère, au forfait, les aménagements nécessaires à la création des pistes d’accès chantier. </w:t>
            </w:r>
          </w:p>
          <w:p>
            <w:pPr>
              <w:pStyle w:val="Normal"/>
              <w:widowControl w:val="false"/>
              <w:rPr/>
            </w:pPr>
            <w:r>
              <w:rPr/>
              <w:t>Il comprend notamment :</w:t>
            </w:r>
          </w:p>
          <w:p>
            <w:pPr>
              <w:pStyle w:val="Normal"/>
              <w:widowControl w:val="false"/>
              <w:numPr>
                <w:ilvl w:val="0"/>
                <w:numId w:val="5"/>
              </w:numPr>
              <w:spacing w:before="80" w:after="80"/>
              <w:contextualSpacing/>
              <w:rPr/>
            </w:pPr>
            <w:r>
              <w:rPr/>
              <w:t>Le décapage de la terre végétale et sa mise en stock</w:t>
            </w:r>
          </w:p>
          <w:p>
            <w:pPr>
              <w:pStyle w:val="Normal"/>
              <w:widowControl w:val="false"/>
              <w:numPr>
                <w:ilvl w:val="0"/>
                <w:numId w:val="5"/>
              </w:numPr>
              <w:spacing w:before="80" w:after="80"/>
              <w:contextualSpacing/>
              <w:rPr/>
            </w:pPr>
            <w:r>
              <w:rPr/>
              <w:t>Le busage de tout fossé présent dans l’emprise de la piste d’accès.</w:t>
            </w:r>
          </w:p>
          <w:p>
            <w:pPr>
              <w:pStyle w:val="Normal"/>
              <w:widowControl w:val="false"/>
              <w:numPr>
                <w:ilvl w:val="0"/>
                <w:numId w:val="5"/>
              </w:numPr>
              <w:spacing w:before="80" w:after="80"/>
              <w:contextualSpacing/>
              <w:rPr/>
            </w:pPr>
            <w:r>
              <w:rPr/>
              <w:t>La mise en place d’un géotextile de séparation,</w:t>
            </w:r>
          </w:p>
          <w:p>
            <w:pPr>
              <w:pStyle w:val="Normal"/>
              <w:widowControl w:val="false"/>
              <w:numPr>
                <w:ilvl w:val="0"/>
                <w:numId w:val="5"/>
              </w:numPr>
              <w:spacing w:before="80" w:after="80"/>
              <w:contextualSpacing/>
              <w:rPr/>
            </w:pPr>
            <w:r>
              <w:rPr/>
              <w:t>La mise en œuvre d’une couche compactée de GNT 0/31,5 et GNT 0/63 sur une épaisseur variant de 30 à 50 cm d’épaisseur en fonction de la portance des terrains,</w:t>
            </w:r>
          </w:p>
          <w:p>
            <w:pPr>
              <w:pStyle w:val="Normal"/>
              <w:widowControl w:val="false"/>
              <w:numPr>
                <w:ilvl w:val="0"/>
                <w:numId w:val="5"/>
              </w:numPr>
              <w:spacing w:before="80" w:after="80"/>
              <w:contextualSpacing/>
              <w:rPr/>
            </w:pPr>
            <w:r>
              <w:rPr/>
              <w:t>Le contrôle de portance des pistes (EV2&gt;50 MPa),</w:t>
            </w:r>
          </w:p>
          <w:p>
            <w:pPr>
              <w:pStyle w:val="Normal"/>
              <w:widowControl w:val="false"/>
              <w:numPr>
                <w:ilvl w:val="0"/>
                <w:numId w:val="5"/>
              </w:numPr>
              <w:spacing w:before="80" w:after="80"/>
              <w:contextualSpacing/>
              <w:rPr/>
            </w:pPr>
            <w:r>
              <w:rPr/>
              <w:t>L’entretien des pistes sur toute la durée des travaux,</w:t>
            </w:r>
          </w:p>
          <w:p>
            <w:pPr>
              <w:pStyle w:val="Normal"/>
              <w:widowControl w:val="false"/>
              <w:numPr>
                <w:ilvl w:val="0"/>
                <w:numId w:val="5"/>
              </w:numPr>
              <w:spacing w:before="80" w:after="80"/>
              <w:contextualSpacing/>
              <w:rPr/>
            </w:pPr>
            <w:r>
              <w:rPr/>
              <w:t>Le retrait et l’évacuation des pistes,</w:t>
            </w:r>
          </w:p>
          <w:p>
            <w:pPr>
              <w:pStyle w:val="Normal"/>
              <w:widowControl w:val="false"/>
              <w:numPr>
                <w:ilvl w:val="0"/>
                <w:numId w:val="5"/>
              </w:numPr>
              <w:spacing w:before="80" w:after="80"/>
              <w:contextualSpacing/>
              <w:rPr/>
            </w:pPr>
            <w:r>
              <w:rPr/>
              <w:t>La remise en état du site.</w:t>
            </w:r>
          </w:p>
          <w:p>
            <w:pPr>
              <w:pStyle w:val="Normal"/>
              <w:widowControl w:val="false"/>
              <w:rPr/>
            </w:pPr>
            <w:r>
              <w:rPr/>
            </w:r>
          </w:p>
          <w:p>
            <w:pPr>
              <w:pStyle w:val="Normal"/>
              <w:widowControl w:val="false"/>
              <w:rPr/>
            </w:pPr>
            <w:r>
              <w:rPr/>
              <w:t>Il comprend également l’ensemble des opérations de nettoyage et de débroussaillage des emprises du chantier dont l’ensemble des matériels et matériaux nécessaire ainsi que l’évacuation en décharge adaptée des déchets verts.</w:t>
            </w:r>
          </w:p>
          <w:p>
            <w:pPr>
              <w:pStyle w:val="Normal"/>
              <w:widowControl w:val="false"/>
              <w:spacing w:before="80" w:after="80"/>
              <w:rPr/>
            </w:pPr>
            <w:r>
              <w:rPr/>
              <w:t>Le prix comprend également l’entretien des installations durant toute la durée du chantier et son retrait soigné en fin de chantier, y compris un regazonnement des terrains initialement enherbés.</w:t>
            </w:r>
          </w:p>
        </w:tc>
        <w:tc>
          <w:tcPr>
            <w:tcW w:w="1710" w:type="dxa"/>
            <w:tcBorders>
              <w:top w:val="single" w:sz="6"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left w:val="single" w:sz="6" w:space="0" w:color="000000"/>
              <w:bottom w:val="single" w:sz="6" w:space="0" w:color="000000"/>
              <w:right w:val="single" w:sz="6"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6" w:space="0" w:color="000000"/>
              <w:bottom w:val="single" w:sz="6" w:space="0" w:color="000000"/>
              <w:right w:val="single" w:sz="6" w:space="0" w:color="000000"/>
            </w:tcBorders>
          </w:tcPr>
          <w:p>
            <w:pPr>
              <w:pStyle w:val="Normal"/>
              <w:widowControl w:val="false"/>
              <w:spacing w:before="60" w:after="60"/>
              <w:ind w:left="85" w:right="85" w:hanging="0"/>
              <w:rPr>
                <w:b/>
                <w:b/>
                <w:bCs/>
                <w:caps/>
                <w:u w:val="single"/>
              </w:rPr>
            </w:pPr>
            <w:r>
              <w:rPr>
                <w:b/>
                <w:bCs/>
                <w:caps/>
                <w:u w:val="single"/>
              </w:rPr>
              <w:t>Le forfait</w:t>
            </w:r>
          </w:p>
          <w:p>
            <w:pPr>
              <w:pStyle w:val="Normal"/>
              <w:widowControl w:val="false"/>
              <w:spacing w:before="60" w:after="60"/>
              <w:ind w:left="85" w:right="85" w:hanging="0"/>
              <w:rPr>
                <w:b/>
                <w:b/>
                <w:bCs/>
                <w:caps/>
                <w:u w:val="single"/>
              </w:rPr>
            </w:pPr>
            <w:r>
              <w:rPr>
                <w:b/>
                <w:bCs/>
                <w:caps/>
                <w:u w:val="single"/>
              </w:rPr>
            </w:r>
          </w:p>
        </w:tc>
        <w:tc>
          <w:tcPr>
            <w:tcW w:w="1710"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t>€</w:t>
            </w:r>
          </w:p>
        </w:tc>
      </w:tr>
      <w:tr>
        <w:trPr>
          <w:trHeight w:val="224" w:hRule="atLeast"/>
        </w:trPr>
        <w:tc>
          <w:tcPr>
            <w:tcW w:w="1134" w:type="dxa"/>
            <w:tcBorders>
              <w:top w:val="single" w:sz="6" w:space="0" w:color="000000"/>
              <w:left w:val="single" w:sz="6" w:space="0" w:color="000000"/>
              <w:right w:val="single" w:sz="6" w:space="0" w:color="000000"/>
            </w:tcBorders>
          </w:tcPr>
          <w:p>
            <w:pPr>
              <w:pStyle w:val="Nprix"/>
              <w:widowControl w:val="false"/>
              <w:spacing w:before="80" w:after="80"/>
              <w:ind w:left="426" w:hanging="0"/>
              <w:jc w:val="both"/>
              <w:rPr>
                <w:rFonts w:cs="Arial"/>
              </w:rPr>
            </w:pPr>
            <w:r>
              <w:rPr>
                <w:rFonts w:cs="Arial"/>
              </w:rPr>
              <w:t>1120</w:t>
            </w:r>
          </w:p>
        </w:tc>
        <w:tc>
          <w:tcPr>
            <w:tcW w:w="7221" w:type="dxa"/>
            <w:tcBorders>
              <w:top w:val="single" w:sz="6" w:space="0" w:color="000000"/>
              <w:left w:val="single" w:sz="6" w:space="0" w:color="000000"/>
              <w:right w:val="single" w:sz="6" w:space="0" w:color="000000"/>
            </w:tcBorders>
          </w:tcPr>
          <w:p>
            <w:pPr>
              <w:pStyle w:val="Normal"/>
              <w:widowControl w:val="false"/>
              <w:spacing w:before="60" w:after="60"/>
              <w:ind w:left="85" w:right="85" w:hanging="0"/>
              <w:rPr>
                <w:b/>
                <w:b/>
                <w:bCs/>
                <w:caps/>
                <w:u w:val="single"/>
              </w:rPr>
            </w:pPr>
            <w:r>
              <w:rPr>
                <w:b/>
                <w:bCs/>
                <w:caps/>
                <w:u w:val="single"/>
              </w:rPr>
              <w:t>Plateformes</w:t>
            </w:r>
          </w:p>
          <w:p>
            <w:pPr>
              <w:pStyle w:val="Normal"/>
              <w:widowControl w:val="false"/>
              <w:rPr/>
            </w:pPr>
            <w:r>
              <w:rPr/>
              <w:t>Ce prix rémunère, au forfait, l’aménagement, l’entretien et la remise en état des plateformes de chantier et d’installation nécessaires à l’exécution des travaux selon la méthodologie retenue par l’entrepreneur. Les surfaces données sur les plans sont indicatives.</w:t>
            </w:r>
          </w:p>
          <w:p>
            <w:pPr>
              <w:pStyle w:val="Normal"/>
              <w:widowControl w:val="false"/>
              <w:rPr/>
            </w:pPr>
            <w:r>
              <w:rPr/>
              <w:t>Chaque plateforme doit être de surface et d’épaisseur suffisante pour permettre les installations nécessaires, les livraisons, les stockages, les zones de préparation des produits et matériels ainsi que la protection des réseaux existants et l’exécution des travaux, selon les méthodes de l’entreprise.</w:t>
            </w:r>
          </w:p>
          <w:p>
            <w:pPr>
              <w:pStyle w:val="Normal"/>
              <w:widowControl w:val="false"/>
              <w:rPr/>
            </w:pPr>
            <w:r>
              <w:rPr/>
              <w:t>Ce prix s’applique pour l’ensemble des plateformes de travail nécessaires à la mise en œuvre des moyens prévus par l’entreprise.</w:t>
            </w:r>
          </w:p>
          <w:p>
            <w:pPr>
              <w:pStyle w:val="Normal"/>
              <w:widowControl w:val="false"/>
              <w:rPr/>
            </w:pPr>
            <w:r>
              <w:rPr/>
              <w:t>Il comprend notamment :</w:t>
            </w:r>
          </w:p>
          <w:p>
            <w:pPr>
              <w:pStyle w:val="Normal"/>
              <w:widowControl w:val="false"/>
              <w:numPr>
                <w:ilvl w:val="0"/>
                <w:numId w:val="5"/>
              </w:numPr>
              <w:spacing w:before="80" w:after="80"/>
              <w:contextualSpacing/>
              <w:rPr/>
            </w:pPr>
            <w:r>
              <w:rPr/>
              <w:t>La réalisation d’un état des lieux avec l’huissier, les propriétaires ou les gestionnaires,</w:t>
            </w:r>
          </w:p>
          <w:p>
            <w:pPr>
              <w:pStyle w:val="Normal"/>
              <w:widowControl w:val="false"/>
              <w:numPr>
                <w:ilvl w:val="0"/>
                <w:numId w:val="5"/>
              </w:numPr>
              <w:spacing w:before="80" w:after="80"/>
              <w:contextualSpacing/>
              <w:rPr/>
            </w:pPr>
            <w:r>
              <w:rPr/>
              <w:t>L’obtention des autorisations et des accords d’occupation temporaire,</w:t>
            </w:r>
          </w:p>
          <w:p>
            <w:pPr>
              <w:pStyle w:val="Normal"/>
              <w:widowControl w:val="false"/>
              <w:numPr>
                <w:ilvl w:val="0"/>
                <w:numId w:val="5"/>
              </w:numPr>
              <w:spacing w:before="80" w:after="80"/>
              <w:contextualSpacing/>
              <w:rPr/>
            </w:pPr>
            <w:r>
              <w:rPr/>
              <w:t>La libération de l’emprise et l’abatage des arbres nécessaires après validation du maître d’œuvre (débroussaillage, l’abatage, le taillage et l’évacuation des déchets vert),</w:t>
            </w:r>
          </w:p>
          <w:p>
            <w:pPr>
              <w:pStyle w:val="Normal"/>
              <w:widowControl w:val="false"/>
              <w:numPr>
                <w:ilvl w:val="0"/>
                <w:numId w:val="5"/>
              </w:numPr>
              <w:spacing w:before="80" w:after="80"/>
              <w:contextualSpacing/>
              <w:rPr/>
            </w:pPr>
            <w:r>
              <w:rPr/>
              <w:t>Le renforcement ponctuel des plateformes au droit des réseaux pour les besoins du chantier,</w:t>
            </w:r>
          </w:p>
          <w:p>
            <w:pPr>
              <w:pStyle w:val="Normal"/>
              <w:widowControl w:val="false"/>
              <w:numPr>
                <w:ilvl w:val="0"/>
                <w:numId w:val="5"/>
              </w:numPr>
              <w:spacing w:before="80" w:after="80"/>
              <w:contextualSpacing/>
              <w:rPr/>
            </w:pPr>
            <w:r>
              <w:rPr/>
              <w:t>La fourniture et la mise en œuvre d’un géotextile de protection anti-contaminant,</w:t>
            </w:r>
          </w:p>
          <w:p>
            <w:pPr>
              <w:pStyle w:val="Normal"/>
              <w:widowControl w:val="false"/>
              <w:numPr>
                <w:ilvl w:val="0"/>
                <w:numId w:val="5"/>
              </w:numPr>
              <w:spacing w:before="80" w:after="80"/>
              <w:contextualSpacing/>
              <w:rPr/>
            </w:pPr>
            <w:r>
              <w:rPr/>
              <w:t>Le décapage de terre végétale et mise en cordon, si nécessaire et sous réserve de l’accord du MOE,</w:t>
            </w:r>
          </w:p>
          <w:p>
            <w:pPr>
              <w:pStyle w:val="Normal"/>
              <w:widowControl w:val="false"/>
              <w:numPr>
                <w:ilvl w:val="0"/>
                <w:numId w:val="5"/>
              </w:numPr>
              <w:spacing w:before="80" w:after="80"/>
              <w:contextualSpacing/>
              <w:rPr/>
            </w:pPr>
            <w:r>
              <w:rPr/>
              <w:t>Les terrassements à la réalisation de la plateforme (déblais / remblais), si nécessaire et sous réserve de l’accord du MOE,</w:t>
            </w:r>
          </w:p>
          <w:p>
            <w:pPr>
              <w:pStyle w:val="Normal"/>
              <w:widowControl w:val="false"/>
              <w:numPr>
                <w:ilvl w:val="0"/>
                <w:numId w:val="5"/>
              </w:numPr>
              <w:spacing w:before="80" w:after="80"/>
              <w:contextualSpacing/>
              <w:rPr/>
            </w:pPr>
            <w:r>
              <w:rPr/>
              <w:t>La fourniture et la mise en œuvre de matériaux d’apport granulaires pour l’obtention d’une portance suffisante au regard des installations ou utilisation projetée de l’entrepreneur,</w:t>
            </w:r>
          </w:p>
          <w:p>
            <w:pPr>
              <w:pStyle w:val="Normal"/>
              <w:widowControl w:val="false"/>
              <w:numPr>
                <w:ilvl w:val="0"/>
                <w:numId w:val="5"/>
              </w:numPr>
              <w:spacing w:before="80" w:after="80"/>
              <w:contextualSpacing/>
              <w:rPr/>
            </w:pPr>
            <w:r>
              <w:rPr/>
              <w:t>Le réglage et compactage des matériaux sur site,</w:t>
            </w:r>
          </w:p>
          <w:p>
            <w:pPr>
              <w:pStyle w:val="Normal"/>
              <w:widowControl w:val="false"/>
              <w:numPr>
                <w:ilvl w:val="0"/>
                <w:numId w:val="5"/>
              </w:numPr>
              <w:spacing w:before="80" w:after="80"/>
              <w:contextualSpacing/>
              <w:rPr/>
            </w:pPr>
            <w:r>
              <w:rPr/>
              <w:t>Le renforcement éventuel de la plateforme pour la mise en place de grues mobiles (purge, fondations profondes, renforcement de sol, etc.),</w:t>
            </w:r>
          </w:p>
          <w:p>
            <w:pPr>
              <w:pStyle w:val="Normal"/>
              <w:widowControl w:val="false"/>
              <w:numPr>
                <w:ilvl w:val="0"/>
                <w:numId w:val="5"/>
              </w:numPr>
              <w:spacing w:before="80" w:after="80"/>
              <w:contextualSpacing/>
              <w:rPr/>
            </w:pPr>
            <w:r>
              <w:rPr/>
              <w:t>La fourniture et mise en œuvre de béton pour la réalisation d’une zone de stockage et de préparation des produits et matériels,</w:t>
            </w:r>
          </w:p>
          <w:p>
            <w:pPr>
              <w:pStyle w:val="Normal"/>
              <w:widowControl w:val="false"/>
              <w:numPr>
                <w:ilvl w:val="0"/>
                <w:numId w:val="5"/>
              </w:numPr>
              <w:spacing w:before="80" w:after="80"/>
              <w:contextualSpacing/>
              <w:rPr/>
            </w:pPr>
            <w:r>
              <w:rPr/>
              <w:t>L’entretien et la remise en état des plateformes pendant toute la durée du chantier,</w:t>
            </w:r>
          </w:p>
          <w:p>
            <w:pPr>
              <w:pStyle w:val="Normal"/>
              <w:widowControl w:val="false"/>
              <w:numPr>
                <w:ilvl w:val="0"/>
                <w:numId w:val="5"/>
              </w:numPr>
              <w:spacing w:before="80" w:after="80"/>
              <w:contextualSpacing/>
              <w:rPr/>
            </w:pPr>
            <w:r>
              <w:rPr/>
              <w:t>Les adaptations des clôtures existantes, avec remise en état à l’initial au final,</w:t>
            </w:r>
          </w:p>
          <w:p>
            <w:pPr>
              <w:pStyle w:val="Normal"/>
              <w:widowControl w:val="false"/>
              <w:numPr>
                <w:ilvl w:val="0"/>
                <w:numId w:val="5"/>
              </w:numPr>
              <w:spacing w:before="80" w:after="80"/>
              <w:contextualSpacing/>
              <w:rPr/>
            </w:pPr>
            <w:r>
              <w:rPr/>
              <w:t>Le démontage des plateformes ainsi que la remise en état identique à celui précédant les travaux et consigné lors de l’état des lieux, y compris terre végétale et engazonnement,</w:t>
            </w:r>
          </w:p>
          <w:p>
            <w:pPr>
              <w:pStyle w:val="Normal"/>
              <w:widowControl w:val="false"/>
              <w:numPr>
                <w:ilvl w:val="0"/>
                <w:numId w:val="5"/>
              </w:numPr>
              <w:spacing w:before="80" w:after="80"/>
              <w:contextualSpacing/>
              <w:rPr/>
            </w:pPr>
            <w:r>
              <w:rPr/>
              <w:t>La remise en état des ouvrages d’assainissement impactés par les travaux des plateformes d’installation.</w:t>
            </w:r>
          </w:p>
          <w:p>
            <w:pPr>
              <w:pStyle w:val="Normal"/>
              <w:widowControl w:val="false"/>
              <w:spacing w:before="80" w:after="80"/>
              <w:rPr/>
            </w:pPr>
            <w:r>
              <w:rPr/>
            </w:r>
          </w:p>
        </w:tc>
        <w:tc>
          <w:tcPr>
            <w:tcW w:w="1710" w:type="dxa"/>
            <w:tcBorders>
              <w:top w:val="single" w:sz="6"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left w:val="single" w:sz="6" w:space="0" w:color="000000"/>
              <w:bottom w:val="single" w:sz="6" w:space="0" w:color="000000"/>
              <w:right w:val="single" w:sz="6"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6" w:space="0" w:color="000000"/>
              <w:bottom w:val="single" w:sz="6" w:space="0" w:color="000000"/>
              <w:right w:val="single" w:sz="6" w:space="0" w:color="000000"/>
            </w:tcBorders>
          </w:tcPr>
          <w:p>
            <w:pPr>
              <w:pStyle w:val="Normal"/>
              <w:widowControl w:val="false"/>
              <w:spacing w:before="60" w:after="60"/>
              <w:ind w:left="85" w:right="85" w:hanging="0"/>
              <w:rPr>
                <w:b/>
                <w:b/>
                <w:bCs/>
                <w:caps/>
                <w:u w:val="single"/>
              </w:rPr>
            </w:pPr>
            <w:r>
              <w:rPr>
                <w:b/>
                <w:bCs/>
                <w:caps/>
                <w:u w:val="single"/>
              </w:rPr>
              <w:t>le forfait</w:t>
            </w:r>
          </w:p>
          <w:p>
            <w:pPr>
              <w:pStyle w:val="Normal"/>
              <w:widowControl w:val="false"/>
              <w:spacing w:before="60" w:after="60"/>
              <w:ind w:left="85" w:right="85" w:hanging="0"/>
              <w:rPr>
                <w:b/>
                <w:b/>
                <w:bCs/>
                <w:caps/>
                <w:u w:val="single"/>
              </w:rPr>
            </w:pPr>
            <w:r>
              <w:rPr>
                <w:b/>
                <w:bCs/>
                <w:caps/>
                <w:u w:val="single"/>
              </w:rPr>
            </w:r>
          </w:p>
        </w:tc>
        <w:tc>
          <w:tcPr>
            <w:tcW w:w="1710"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t>€</w:t>
            </w:r>
          </w:p>
        </w:tc>
      </w:tr>
      <w:tr>
        <w:trPr>
          <w:trHeight w:val="224" w:hRule="atLeast"/>
        </w:trPr>
        <w:tc>
          <w:tcPr>
            <w:tcW w:w="1134" w:type="dxa"/>
            <w:tcBorders>
              <w:top w:val="single" w:sz="4" w:space="0" w:color="000000"/>
              <w:left w:val="single" w:sz="6" w:space="0" w:color="000000"/>
              <w:bottom w:val="single" w:sz="6" w:space="0" w:color="000000"/>
              <w:right w:val="single" w:sz="6" w:space="0" w:color="000000"/>
            </w:tcBorders>
          </w:tcPr>
          <w:p>
            <w:pPr>
              <w:pStyle w:val="Titre1"/>
              <w:widowControl w:val="false"/>
              <w:spacing w:before="60" w:after="60"/>
              <w:rPr>
                <w:sz w:val="18"/>
                <w:szCs w:val="18"/>
              </w:rPr>
            </w:pPr>
            <w:r>
              <w:rPr/>
              <w:t>1200</w:t>
            </w:r>
          </w:p>
        </w:tc>
        <w:tc>
          <w:tcPr>
            <w:tcW w:w="7221" w:type="dxa"/>
            <w:tcBorders>
              <w:top w:val="single" w:sz="4" w:space="0" w:color="000000"/>
              <w:left w:val="single" w:sz="6" w:space="0" w:color="000000"/>
              <w:bottom w:val="single" w:sz="6" w:space="0" w:color="000000"/>
              <w:right w:val="single" w:sz="6" w:space="0" w:color="000000"/>
            </w:tcBorders>
          </w:tcPr>
          <w:p>
            <w:pPr>
              <w:pStyle w:val="Titre1"/>
              <w:widowControl w:val="false"/>
              <w:spacing w:before="60" w:after="60"/>
              <w:rPr>
                <w:rFonts w:cs="Arial"/>
                <w:u w:val="single"/>
              </w:rPr>
            </w:pPr>
            <w:r>
              <w:rPr/>
              <w:t>Travaux de renforcement de l’ouvrage</w:t>
            </w:r>
          </w:p>
        </w:tc>
        <w:tc>
          <w:tcPr>
            <w:tcW w:w="1710" w:type="dxa"/>
            <w:tcBorders>
              <w:top w:val="single" w:sz="4" w:space="0" w:color="000000"/>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sz w:val="18"/>
                <w:szCs w:val="18"/>
              </w:rPr>
            </w:pPr>
            <w:r>
              <w:rPr>
                <w:rFonts w:cs="Arial"/>
                <w:b/>
                <w:sz w:val="18"/>
                <w:szCs w:val="18"/>
              </w:rPr>
            </w:r>
          </w:p>
        </w:tc>
      </w:tr>
      <w:tr>
        <w:trPr>
          <w:trHeight w:val="224" w:hRule="atLeast"/>
        </w:trPr>
        <w:tc>
          <w:tcPr>
            <w:tcW w:w="1134" w:type="dxa"/>
            <w:tcBorders>
              <w:top w:val="single" w:sz="6" w:space="0" w:color="000000"/>
              <w:left w:val="single" w:sz="6" w:space="0" w:color="000000"/>
              <w:right w:val="single" w:sz="6" w:space="0" w:color="000000"/>
            </w:tcBorders>
          </w:tcPr>
          <w:p>
            <w:pPr>
              <w:pStyle w:val="Nprix"/>
              <w:widowControl w:val="false"/>
              <w:spacing w:before="80" w:after="80"/>
              <w:ind w:left="426" w:hanging="0"/>
              <w:jc w:val="both"/>
              <w:rPr>
                <w:rFonts w:cs="Arial"/>
              </w:rPr>
            </w:pPr>
            <w:r>
              <w:rPr>
                <w:rFonts w:cs="Arial"/>
              </w:rPr>
              <w:t>1210</w:t>
            </w:r>
          </w:p>
        </w:tc>
        <w:tc>
          <w:tcPr>
            <w:tcW w:w="7221" w:type="dxa"/>
            <w:tcBorders>
              <w:top w:val="single" w:sz="6" w:space="0" w:color="000000"/>
              <w:left w:val="single" w:sz="6" w:space="0" w:color="000000"/>
              <w:right w:val="single" w:sz="6" w:space="0" w:color="000000"/>
            </w:tcBorders>
          </w:tcPr>
          <w:p>
            <w:pPr>
              <w:pStyle w:val="StyleIntitulprix9ptGauche015cmDroite015cm"/>
              <w:widowControl w:val="false"/>
              <w:spacing w:before="60" w:after="60"/>
              <w:rPr/>
            </w:pPr>
            <w:r>
              <w:rPr/>
              <w:t>Dépose de l'étaiement en place dans la buse</w:t>
            </w:r>
          </w:p>
          <w:p>
            <w:pPr>
              <w:pStyle w:val="StyleIntitulprix9ptGauche015cmDroite015cm"/>
              <w:widowControl w:val="false"/>
              <w:rPr>
                <w:b w:val="false"/>
                <w:b w:val="false"/>
                <w:bCs w:val="false"/>
                <w:caps w:val="false"/>
                <w:smallCaps w:val="false"/>
                <w:u w:val="none"/>
              </w:rPr>
            </w:pPr>
            <w:r>
              <w:rPr>
                <w:b w:val="false"/>
                <w:bCs w:val="false"/>
                <w:caps w:val="false"/>
                <w:smallCaps w:val="false"/>
                <w:u w:val="none"/>
              </w:rPr>
              <w:t>Ce prix rémunère, au forfait, la dépose des systèmes d’étaiement en place dans la buse et leur évacuation.</w:t>
            </w:r>
          </w:p>
          <w:p>
            <w:pPr>
              <w:pStyle w:val="Normal"/>
              <w:widowControl w:val="false"/>
              <w:rPr/>
            </w:pPr>
            <w:r>
              <w:rPr/>
              <w:t>Il comprend notamment :</w:t>
            </w:r>
          </w:p>
          <w:p>
            <w:pPr>
              <w:pStyle w:val="Normal"/>
              <w:widowControl w:val="false"/>
              <w:numPr>
                <w:ilvl w:val="0"/>
                <w:numId w:val="5"/>
              </w:numPr>
              <w:spacing w:before="80" w:after="80"/>
              <w:contextualSpacing/>
              <w:rPr/>
            </w:pPr>
            <w:r>
              <w:rPr/>
              <w:t>L’ensemble du matériel nécessaire,</w:t>
            </w:r>
          </w:p>
          <w:p>
            <w:pPr>
              <w:pStyle w:val="Normal"/>
              <w:widowControl w:val="false"/>
              <w:numPr>
                <w:ilvl w:val="0"/>
                <w:numId w:val="5"/>
              </w:numPr>
              <w:spacing w:before="80" w:after="80"/>
              <w:contextualSpacing/>
              <w:rPr>
                <w:sz w:val="22"/>
                <w:szCs w:val="22"/>
              </w:rPr>
            </w:pPr>
            <w:r>
              <w:rPr/>
              <w:t xml:space="preserve">L’opération de dépose des </w:t>
            </w:r>
            <w:del w:id="30" w:author="Auteur inconnu" w:date="2026-02-09T14:24:45Z">
              <w:r>
                <w:rPr/>
                <w:delText xml:space="preserve">2 </w:delText>
              </w:r>
            </w:del>
            <w:r>
              <w:rPr/>
              <w:t>système</w:t>
            </w:r>
            <w:ins w:id="31" w:author="Auteur inconnu" w:date="2026-02-09T14:24:47Z">
              <w:r>
                <w:rPr/>
                <w:t>s</w:t>
              </w:r>
            </w:ins>
            <w:r>
              <w:rPr/>
              <w:t xml:space="preserve"> d’étaiement,</w:t>
            </w:r>
          </w:p>
          <w:p>
            <w:pPr>
              <w:pStyle w:val="Normal"/>
              <w:widowControl w:val="false"/>
              <w:numPr>
                <w:ilvl w:val="0"/>
                <w:numId w:val="5"/>
              </w:numPr>
              <w:spacing w:before="80" w:after="80"/>
              <w:contextualSpacing/>
              <w:rPr>
                <w:sz w:val="22"/>
                <w:szCs w:val="22"/>
              </w:rPr>
            </w:pPr>
            <w:r>
              <w:rPr/>
              <w:t>Leur évacuation</w:t>
            </w:r>
            <w:ins w:id="32" w:author="Auteur inconnu" w:date="2026-02-09T14:24:55Z">
              <w:r>
                <w:rPr/>
                <w:t xml:space="preserve"> et mise en dépôt au </w:t>
              </w:r>
            </w:ins>
            <w:ins w:id="33" w:author="Auteur inconnu" w:date="2026-02-09T14:25:00Z">
              <w:r>
                <w:rPr/>
                <w:t>CEI de Brive,</w:t>
              </w:r>
            </w:ins>
            <w:del w:id="34" w:author="Auteur inconnu" w:date="2026-02-09T14:24:55Z">
              <w:r>
                <w:rPr/>
                <w:delText>,</w:delText>
              </w:r>
            </w:del>
          </w:p>
          <w:p>
            <w:pPr>
              <w:pStyle w:val="Normal"/>
              <w:widowControl w:val="false"/>
              <w:numPr>
                <w:ilvl w:val="0"/>
                <w:numId w:val="5"/>
              </w:numPr>
              <w:spacing w:before="80" w:after="80"/>
              <w:contextualSpacing/>
              <w:rPr>
                <w:b/>
                <w:b/>
                <w:bCs/>
                <w:sz w:val="20"/>
                <w:szCs w:val="20"/>
              </w:rPr>
            </w:pPr>
            <w:r>
              <w:rPr>
                <w:b/>
                <w:bCs/>
                <w:sz w:val="20"/>
                <w:szCs w:val="20"/>
                <w:rPrChange w:id="0" w:author="Auteur inconnu" w:date="2026-02-09T14:25:37Z">
                  <w:rPr>
                    <w:sz w:val="22"/>
                    <w:szCs w:val="22"/>
                  </w:rPr>
                </w:rPrChange>
              </w:rPr>
              <w:t>L’ensemble des sujétions de phasage lié à leur dépose à l’avancement des travaux de renforcement (renforcement par plot).</w:t>
            </w:r>
          </w:p>
        </w:tc>
        <w:tc>
          <w:tcPr>
            <w:tcW w:w="1710" w:type="dxa"/>
            <w:tcBorders>
              <w:top w:val="single" w:sz="6"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left w:val="single" w:sz="6" w:space="0" w:color="000000"/>
              <w:bottom w:val="single" w:sz="6" w:space="0" w:color="000000"/>
              <w:right w:val="single" w:sz="6"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6" w:space="0" w:color="000000"/>
              <w:bottom w:val="single" w:sz="6" w:space="0" w:color="000000"/>
              <w:right w:val="single" w:sz="6" w:space="0" w:color="000000"/>
            </w:tcBorders>
          </w:tcPr>
          <w:p>
            <w:pPr>
              <w:pStyle w:val="StyleIntitulprix9ptGauche015cmDroite015cm"/>
              <w:widowControl w:val="false"/>
              <w:spacing w:before="60" w:after="60"/>
              <w:rPr/>
            </w:pPr>
            <w:r>
              <w:rPr/>
              <w:t>Le forfait</w:t>
            </w:r>
          </w:p>
        </w:tc>
        <w:tc>
          <w:tcPr>
            <w:tcW w:w="1710"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top w:val="single" w:sz="6" w:space="0" w:color="000000"/>
              <w:left w:val="single" w:sz="6" w:space="0" w:color="000000"/>
              <w:right w:val="single" w:sz="6" w:space="0" w:color="000000"/>
            </w:tcBorders>
          </w:tcPr>
          <w:p>
            <w:pPr>
              <w:pStyle w:val="Nprix"/>
              <w:widowControl w:val="false"/>
              <w:spacing w:before="80" w:after="80"/>
              <w:ind w:left="426" w:hanging="0"/>
              <w:jc w:val="both"/>
              <w:rPr>
                <w:rFonts w:cs="Arial"/>
              </w:rPr>
            </w:pPr>
            <w:r>
              <w:rPr>
                <w:rFonts w:cs="Arial"/>
              </w:rPr>
              <w:t>1211</w:t>
            </w:r>
          </w:p>
        </w:tc>
        <w:tc>
          <w:tcPr>
            <w:tcW w:w="7221" w:type="dxa"/>
            <w:tcBorders>
              <w:top w:val="single" w:sz="6" w:space="0" w:color="000000"/>
              <w:left w:val="single" w:sz="6" w:space="0" w:color="000000"/>
              <w:right w:val="single" w:sz="6" w:space="0" w:color="000000"/>
            </w:tcBorders>
          </w:tcPr>
          <w:p>
            <w:pPr>
              <w:pStyle w:val="StyleIntitulprix9ptGauche015cmDroite015cm"/>
              <w:widowControl w:val="false"/>
              <w:spacing w:before="60" w:after="60"/>
              <w:rPr/>
            </w:pPr>
            <w:r>
              <w:rPr/>
              <w:t>Déblaiement DE LA couche de roulement</w:t>
            </w:r>
          </w:p>
          <w:p>
            <w:pPr>
              <w:pStyle w:val="Normal"/>
              <w:widowControl w:val="false"/>
              <w:rPr/>
            </w:pPr>
            <w:r>
              <w:rPr/>
              <w:t>Ce prix rémunère, au mètre cube, les déblais dans l’ouvrage et ses abords.</w:t>
            </w:r>
          </w:p>
          <w:p>
            <w:pPr>
              <w:pStyle w:val="Normal"/>
              <w:widowControl w:val="false"/>
              <w:rPr/>
            </w:pPr>
            <w:r>
              <w:rPr/>
              <w:t>Ce prix s’applique quelle que soit la nature des terrains rencontrés, les volumes et les difficultés d’extraction, et comprend en particulier :</w:t>
            </w:r>
          </w:p>
          <w:p>
            <w:pPr>
              <w:pStyle w:val="ListParagraph"/>
              <w:widowControl w:val="false"/>
              <w:numPr>
                <w:ilvl w:val="0"/>
                <w:numId w:val="8"/>
              </w:numPr>
              <w:rPr>
                <w:rFonts w:ascii="Arial" w:hAnsi="Arial" w:cs="Arial"/>
                <w:sz w:val="20"/>
                <w:szCs w:val="20"/>
              </w:rPr>
            </w:pPr>
            <w:r>
              <w:rPr>
                <w:rFonts w:cs="Arial" w:ascii="Arial" w:hAnsi="Arial"/>
                <w:sz w:val="20"/>
                <w:szCs w:val="20"/>
              </w:rPr>
              <w:t xml:space="preserve">L’extraction avec tous les moyens en matériel nécessaires, </w:t>
            </w:r>
          </w:p>
          <w:p>
            <w:pPr>
              <w:pStyle w:val="ListParagraph"/>
              <w:widowControl w:val="false"/>
              <w:numPr>
                <w:ilvl w:val="0"/>
                <w:numId w:val="8"/>
              </w:numPr>
              <w:rPr>
                <w:rFonts w:ascii="Arial" w:hAnsi="Arial" w:cs="Arial"/>
                <w:sz w:val="20"/>
                <w:szCs w:val="20"/>
              </w:rPr>
            </w:pPr>
            <w:r>
              <w:rPr>
                <w:rFonts w:cs="Arial" w:ascii="Arial" w:hAnsi="Arial"/>
                <w:sz w:val="20"/>
                <w:szCs w:val="20"/>
              </w:rPr>
              <w:t>Le chargement des déblais,</w:t>
            </w:r>
          </w:p>
          <w:p>
            <w:pPr>
              <w:pStyle w:val="ListParagraph"/>
              <w:widowControl w:val="false"/>
              <w:numPr>
                <w:ilvl w:val="0"/>
                <w:numId w:val="8"/>
              </w:numPr>
              <w:rPr>
                <w:rFonts w:ascii="Arial" w:hAnsi="Arial" w:cs="Arial"/>
                <w:sz w:val="20"/>
                <w:szCs w:val="20"/>
              </w:rPr>
            </w:pPr>
            <w:r>
              <w:rPr>
                <w:rFonts w:cs="Arial" w:ascii="Arial" w:hAnsi="Arial"/>
                <w:sz w:val="20"/>
                <w:szCs w:val="20"/>
              </w:rPr>
              <w:t>Leur transport sur chantier ou par route, quelle que soit la distance, vers des unités de recyclage, tous droits compris, conformément aux prescriptions du Schéma d’Evacuation des Déchets,</w:t>
            </w:r>
          </w:p>
          <w:p>
            <w:pPr>
              <w:pStyle w:val="ListParagraph"/>
              <w:widowControl w:val="false"/>
              <w:numPr>
                <w:ilvl w:val="0"/>
                <w:numId w:val="8"/>
              </w:numPr>
              <w:rPr>
                <w:rFonts w:ascii="Arial" w:hAnsi="Arial" w:cs="Arial"/>
                <w:sz w:val="20"/>
                <w:szCs w:val="20"/>
              </w:rPr>
            </w:pPr>
            <w:r>
              <w:rPr>
                <w:rFonts w:cs="Arial" w:ascii="Arial" w:hAnsi="Arial"/>
                <w:sz w:val="20"/>
                <w:szCs w:val="20"/>
              </w:rPr>
              <w:t>Leur déchargement,</w:t>
            </w:r>
          </w:p>
          <w:p>
            <w:pPr>
              <w:pStyle w:val="ListParagraph"/>
              <w:widowControl w:val="false"/>
              <w:numPr>
                <w:ilvl w:val="0"/>
                <w:numId w:val="8"/>
              </w:numPr>
              <w:rPr>
                <w:rFonts w:ascii="Arial" w:hAnsi="Arial" w:cs="Arial"/>
                <w:sz w:val="20"/>
                <w:szCs w:val="20"/>
              </w:rPr>
            </w:pPr>
            <w:r>
              <w:rPr>
                <w:rFonts w:cs="Arial" w:ascii="Arial" w:hAnsi="Arial"/>
                <w:sz w:val="20"/>
                <w:szCs w:val="20"/>
              </w:rPr>
              <w:t>Leur régalage sommaire,</w:t>
            </w:r>
          </w:p>
          <w:p>
            <w:pPr>
              <w:pStyle w:val="ListParagraph"/>
              <w:widowControl w:val="false"/>
              <w:numPr>
                <w:ilvl w:val="0"/>
                <w:numId w:val="8"/>
              </w:numPr>
              <w:rPr>
                <w:rFonts w:ascii="Arial" w:hAnsi="Arial" w:cs="Arial"/>
                <w:sz w:val="20"/>
                <w:szCs w:val="20"/>
              </w:rPr>
            </w:pPr>
            <w:r>
              <w:rPr>
                <w:rFonts w:cs="Arial" w:ascii="Arial" w:hAnsi="Arial"/>
                <w:sz w:val="20"/>
                <w:szCs w:val="20"/>
              </w:rPr>
              <w:t>La protection contre les eaux de toutes natures (notamment la nappe et les inondations par ruissellement des eaux pluviales) et les frais d’évacuation de celles-ci ainsi que toutes sujétions,</w:t>
            </w:r>
          </w:p>
          <w:p>
            <w:pPr>
              <w:pStyle w:val="ListParagraph"/>
              <w:widowControl w:val="false"/>
              <w:numPr>
                <w:ilvl w:val="0"/>
                <w:numId w:val="8"/>
              </w:numPr>
              <w:rPr>
                <w:rFonts w:ascii="Arial" w:hAnsi="Arial" w:cs="Arial"/>
                <w:sz w:val="20"/>
                <w:szCs w:val="20"/>
              </w:rPr>
            </w:pPr>
            <w:r>
              <w:rPr>
                <w:rFonts w:cs="Arial" w:ascii="Arial" w:hAnsi="Arial"/>
                <w:sz w:val="20"/>
                <w:szCs w:val="20"/>
              </w:rPr>
              <w:t>Le stockage éventuel sur la zone de chantier pour une remise en œuvre après les travaux de renforcement.</w:t>
            </w:r>
          </w:p>
          <w:p>
            <w:pPr>
              <w:pStyle w:val="ListParagraph"/>
              <w:widowControl w:val="false"/>
              <w:numPr>
                <w:ilvl w:val="0"/>
                <w:numId w:val="8"/>
              </w:numPr>
              <w:rPr>
                <w:rFonts w:ascii="Arial" w:hAnsi="Arial" w:cs="Arial"/>
                <w:sz w:val="20"/>
                <w:szCs w:val="20"/>
              </w:rPr>
            </w:pPr>
            <w:r>
              <w:rPr>
                <w:rFonts w:cs="Arial" w:ascii="Arial" w:hAnsi="Arial"/>
                <w:sz w:val="20"/>
                <w:szCs w:val="20"/>
              </w:rPr>
              <w:t>La finition des fonds de fouille à l’aide d’un godet de curage,</w:t>
            </w:r>
          </w:p>
          <w:p>
            <w:pPr>
              <w:pStyle w:val="ListParagraph"/>
              <w:widowControl w:val="false"/>
              <w:numPr>
                <w:ilvl w:val="0"/>
                <w:numId w:val="8"/>
              </w:numPr>
              <w:rPr>
                <w:rFonts w:ascii="Arial" w:hAnsi="Arial" w:cs="Arial"/>
                <w:sz w:val="20"/>
                <w:szCs w:val="20"/>
              </w:rPr>
            </w:pPr>
            <w:r>
              <w:rPr>
                <w:rFonts w:cs="Arial" w:ascii="Arial" w:hAnsi="Arial"/>
                <w:sz w:val="20"/>
                <w:szCs w:val="20"/>
              </w:rPr>
              <w:t>Les piquetages complémentaires et spéciaux éventuels,</w:t>
            </w:r>
          </w:p>
          <w:p>
            <w:pPr>
              <w:pStyle w:val="ListParagraph"/>
              <w:widowControl w:val="false"/>
              <w:numPr>
                <w:ilvl w:val="0"/>
                <w:numId w:val="8"/>
              </w:numPr>
              <w:rPr>
                <w:rFonts w:ascii="Arial" w:hAnsi="Arial" w:cs="Arial"/>
                <w:sz w:val="20"/>
                <w:szCs w:val="20"/>
              </w:rPr>
            </w:pPr>
            <w:r>
              <w:rPr>
                <w:rFonts w:cs="Arial" w:ascii="Arial" w:hAnsi="Arial"/>
                <w:sz w:val="20"/>
                <w:szCs w:val="20"/>
              </w:rPr>
              <w:t>Le blindage éventuel,</w:t>
            </w:r>
          </w:p>
          <w:p>
            <w:pPr>
              <w:pStyle w:val="ListParagraph"/>
              <w:widowControl w:val="false"/>
              <w:numPr>
                <w:ilvl w:val="0"/>
                <w:numId w:val="8"/>
              </w:numPr>
              <w:rPr>
                <w:rFonts w:ascii="Arial" w:hAnsi="Arial" w:cs="Arial"/>
                <w:sz w:val="20"/>
                <w:szCs w:val="20"/>
              </w:rPr>
            </w:pPr>
            <w:r>
              <w:rPr>
                <w:rFonts w:cs="Arial" w:ascii="Arial" w:hAnsi="Arial"/>
                <w:sz w:val="20"/>
                <w:szCs w:val="20"/>
              </w:rPr>
              <w:t>Le pompage des fouilles sans limitation de débit et de durée.</w:t>
            </w:r>
          </w:p>
          <w:p>
            <w:pPr>
              <w:pStyle w:val="Normal"/>
              <w:widowControl w:val="false"/>
              <w:rPr/>
            </w:pPr>
            <w:r>
              <w:rPr/>
              <w:t>Le foisonnement ne sera pas pris en compte.</w:t>
            </w:r>
          </w:p>
          <w:p>
            <w:pPr>
              <w:pStyle w:val="Normal"/>
              <w:widowControl w:val="false"/>
              <w:rPr/>
            </w:pPr>
            <w:r>
              <w:rPr/>
              <w:t>Ce prix s’entend toutes sujétions comprises, notamment celles découlant du phasage particulier de réalisation de l’opération.</w:t>
            </w:r>
          </w:p>
          <w:p>
            <w:pPr>
              <w:pStyle w:val="Normal"/>
              <w:widowControl w:val="false"/>
              <w:spacing w:before="80" w:after="80"/>
              <w:rPr/>
            </w:pPr>
            <w:r>
              <w:rPr/>
              <w:t>L’entreprise fournira les documents topographiques nécessaires aux calculs des cubatures sous forme papier et sous forme informatique compatible avec le logiciel Autocad.</w:t>
            </w:r>
          </w:p>
        </w:tc>
        <w:tc>
          <w:tcPr>
            <w:tcW w:w="1710" w:type="dxa"/>
            <w:tcBorders>
              <w:top w:val="single" w:sz="6"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left w:val="single" w:sz="6" w:space="0" w:color="000000"/>
              <w:bottom w:val="single" w:sz="6" w:space="0" w:color="000000"/>
              <w:right w:val="single" w:sz="6"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6" w:space="0" w:color="000000"/>
              <w:bottom w:val="single" w:sz="6" w:space="0" w:color="000000"/>
              <w:right w:val="single" w:sz="6" w:space="0" w:color="000000"/>
            </w:tcBorders>
          </w:tcPr>
          <w:p>
            <w:pPr>
              <w:pStyle w:val="StyleIntitulprix9ptGauche015cmDroite015cm"/>
              <w:widowControl w:val="false"/>
              <w:spacing w:before="60" w:after="60"/>
              <w:rPr/>
            </w:pPr>
            <w:r>
              <w:rPr/>
              <w:t>LE METRE CUBE</w:t>
            </w:r>
          </w:p>
          <w:p>
            <w:pPr>
              <w:pStyle w:val="StyleIntitulprix9ptGauche015cmDroite015cm"/>
              <w:widowControl w:val="false"/>
              <w:spacing w:before="60" w:after="60"/>
              <w:rPr/>
            </w:pPr>
            <w:r>
              <w:rPr/>
            </w:r>
          </w:p>
        </w:tc>
        <w:tc>
          <w:tcPr>
            <w:tcW w:w="1710"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top w:val="single" w:sz="6" w:space="0" w:color="000000"/>
              <w:left w:val="single" w:sz="6" w:space="0" w:color="000000"/>
              <w:right w:val="single" w:sz="6" w:space="0" w:color="000000"/>
            </w:tcBorders>
          </w:tcPr>
          <w:p>
            <w:pPr>
              <w:pStyle w:val="Nprix"/>
              <w:widowControl w:val="false"/>
              <w:spacing w:before="80" w:after="80"/>
              <w:ind w:left="426" w:hanging="0"/>
              <w:jc w:val="both"/>
              <w:rPr>
                <w:rFonts w:cs="Arial"/>
              </w:rPr>
            </w:pPr>
            <w:r>
              <w:rPr>
                <w:rFonts w:cs="Arial"/>
              </w:rPr>
              <w:t>1212</w:t>
            </w:r>
          </w:p>
          <w:p>
            <w:pPr>
              <w:pStyle w:val="Nprix"/>
              <w:widowControl w:val="false"/>
              <w:spacing w:before="80" w:after="80"/>
              <w:ind w:left="426" w:hanging="0"/>
              <w:jc w:val="both"/>
              <w:rPr>
                <w:rFonts w:cs="Arial"/>
              </w:rPr>
            </w:pPr>
            <w:r>
              <w:rPr>
                <w:rFonts w:cs="Arial"/>
              </w:rPr>
            </w:r>
          </w:p>
        </w:tc>
        <w:tc>
          <w:tcPr>
            <w:tcW w:w="7221" w:type="dxa"/>
            <w:tcBorders>
              <w:top w:val="single" w:sz="6" w:space="0" w:color="000000"/>
              <w:left w:val="single" w:sz="6" w:space="0" w:color="000000"/>
              <w:right w:val="single" w:sz="6" w:space="0" w:color="000000"/>
            </w:tcBorders>
          </w:tcPr>
          <w:p>
            <w:pPr>
              <w:pStyle w:val="StyleIntitulprix9ptGauche015cmDroite015cm"/>
              <w:widowControl w:val="false"/>
              <w:spacing w:before="60" w:after="60"/>
              <w:rPr/>
            </w:pPr>
            <w:r>
              <w:rPr/>
              <w:t>DEPOSE ET DEVOIEMENT de RESEAUX</w:t>
            </w:r>
          </w:p>
          <w:p>
            <w:pPr>
              <w:pStyle w:val="Normal"/>
              <w:widowControl w:val="false"/>
              <w:spacing w:before="80" w:after="80"/>
              <w:rPr/>
            </w:pPr>
            <w:r>
              <w:rPr/>
              <w:t>Ce prix rémunère, au forfait, la dépose et le dévoiement des réseaux existant dans la buse et leur remise en place en fin de travaux.</w:t>
            </w:r>
          </w:p>
        </w:tc>
        <w:tc>
          <w:tcPr>
            <w:tcW w:w="1710" w:type="dxa"/>
            <w:tcBorders>
              <w:top w:val="single" w:sz="6"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left w:val="single" w:sz="6" w:space="0" w:color="000000"/>
              <w:bottom w:val="single" w:sz="6" w:space="0" w:color="000000"/>
              <w:right w:val="single" w:sz="6"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6" w:space="0" w:color="000000"/>
              <w:bottom w:val="single" w:sz="6" w:space="0" w:color="000000"/>
              <w:right w:val="single" w:sz="6" w:space="0" w:color="000000"/>
            </w:tcBorders>
          </w:tcPr>
          <w:p>
            <w:pPr>
              <w:pStyle w:val="StyleIntitulprix9ptGauche015cmDroite015cm"/>
              <w:widowControl w:val="false"/>
              <w:spacing w:before="60" w:after="60"/>
              <w:rPr/>
            </w:pPr>
            <w:r>
              <w:rPr/>
              <w:t>Le forfait</w:t>
            </w:r>
          </w:p>
          <w:p>
            <w:pPr>
              <w:pStyle w:val="StyleIntitulprix9ptGauche015cmDroite015cm"/>
              <w:widowControl w:val="false"/>
              <w:spacing w:before="60" w:after="60"/>
              <w:rPr/>
            </w:pPr>
            <w:r>
              <w:rPr/>
            </w:r>
          </w:p>
        </w:tc>
        <w:tc>
          <w:tcPr>
            <w:tcW w:w="1710"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t>€</w:t>
            </w:r>
          </w:p>
        </w:tc>
      </w:tr>
      <w:tr>
        <w:trPr>
          <w:trHeight w:val="224" w:hRule="atLeast"/>
        </w:trPr>
        <w:tc>
          <w:tcPr>
            <w:tcW w:w="1134" w:type="dxa"/>
            <w:tcBorders>
              <w:top w:val="single" w:sz="6" w:space="0" w:color="000000"/>
              <w:left w:val="single" w:sz="6" w:space="0" w:color="000000"/>
              <w:right w:val="single" w:sz="6" w:space="0" w:color="000000"/>
            </w:tcBorders>
          </w:tcPr>
          <w:p>
            <w:pPr>
              <w:pStyle w:val="Nprix"/>
              <w:widowControl w:val="false"/>
              <w:spacing w:before="80" w:after="80"/>
              <w:ind w:left="426" w:hanging="0"/>
              <w:jc w:val="both"/>
              <w:rPr>
                <w:rFonts w:cs="Arial"/>
              </w:rPr>
            </w:pPr>
            <w:r>
              <w:rPr>
                <w:rFonts w:cs="Arial"/>
              </w:rPr>
              <w:t>1220</w:t>
            </w:r>
          </w:p>
        </w:tc>
        <w:tc>
          <w:tcPr>
            <w:tcW w:w="7221" w:type="dxa"/>
            <w:tcBorders>
              <w:top w:val="single" w:sz="6" w:space="0" w:color="000000"/>
              <w:left w:val="single" w:sz="6" w:space="0" w:color="000000"/>
              <w:right w:val="single" w:sz="6" w:space="0" w:color="000000"/>
            </w:tcBorders>
          </w:tcPr>
          <w:p>
            <w:pPr>
              <w:pStyle w:val="StyleIntitulprix9ptGauche015cmDroite015cm"/>
              <w:widowControl w:val="false"/>
              <w:spacing w:before="60" w:after="60"/>
              <w:rPr/>
            </w:pPr>
            <w:r>
              <w:rPr/>
              <w:t>Préparation de surface par hydrocurage et lavage</w:t>
            </w:r>
          </w:p>
          <w:p>
            <w:pPr>
              <w:pStyle w:val="Normal"/>
              <w:widowControl w:val="false"/>
              <w:rPr/>
            </w:pPr>
            <w:r>
              <w:rPr/>
              <w:t xml:space="preserve">Ce prix rémunère, au mètre carré, la préparation de surface de l’ouvrage après déblaiement de la couche de roulement. </w:t>
            </w:r>
          </w:p>
          <w:p>
            <w:pPr>
              <w:pStyle w:val="Normal"/>
              <w:widowControl w:val="false"/>
              <w:rPr/>
            </w:pPr>
            <w:r>
              <w:rPr/>
              <w:t>Il comprend notamment :</w:t>
            </w:r>
          </w:p>
          <w:p>
            <w:pPr>
              <w:pStyle w:val="Normal"/>
              <w:widowControl w:val="false"/>
              <w:numPr>
                <w:ilvl w:val="0"/>
                <w:numId w:val="5"/>
              </w:numPr>
              <w:spacing w:before="80" w:after="80"/>
              <w:contextualSpacing/>
              <w:rPr/>
            </w:pPr>
            <w:r>
              <w:rPr/>
              <w:t>Le lavage à haute pression de la surface intérieure de la buse,</w:t>
            </w:r>
          </w:p>
          <w:p>
            <w:pPr>
              <w:pStyle w:val="Normal"/>
              <w:widowControl w:val="false"/>
              <w:numPr>
                <w:ilvl w:val="0"/>
                <w:numId w:val="5"/>
              </w:numPr>
              <w:spacing w:before="80" w:after="80"/>
              <w:contextualSpacing/>
              <w:rPr>
                <w:sz w:val="22"/>
                <w:szCs w:val="22"/>
              </w:rPr>
            </w:pPr>
            <w:r>
              <w:rPr/>
              <w:t xml:space="preserve">Les moyens d’accès aux parties en hauteur des ouvrages et ceci pour toutes les phases de travaux qui le nécessitent, </w:t>
            </w:r>
          </w:p>
          <w:p>
            <w:pPr>
              <w:pStyle w:val="Normal"/>
              <w:widowControl w:val="false"/>
              <w:numPr>
                <w:ilvl w:val="0"/>
                <w:numId w:val="5"/>
              </w:numPr>
              <w:spacing w:before="80" w:after="80"/>
              <w:contextualSpacing/>
              <w:rPr>
                <w:sz w:val="22"/>
                <w:szCs w:val="22"/>
              </w:rPr>
            </w:pPr>
            <w:r>
              <w:rPr/>
              <w:t xml:space="preserve">Le nettoyage de l’ouvrage par hydro décapage, </w:t>
            </w:r>
          </w:p>
          <w:p>
            <w:pPr>
              <w:pStyle w:val="Normal"/>
              <w:widowControl w:val="false"/>
              <w:numPr>
                <w:ilvl w:val="0"/>
                <w:numId w:val="5"/>
              </w:numPr>
              <w:spacing w:before="80" w:after="80"/>
              <w:contextualSpacing/>
              <w:rPr>
                <w:sz w:val="22"/>
                <w:szCs w:val="22"/>
              </w:rPr>
            </w:pPr>
            <w:r>
              <w:rPr/>
              <w:t xml:space="preserve">Les sujétions relatives à la protection de l’environnement </w:t>
            </w:r>
          </w:p>
        </w:tc>
        <w:tc>
          <w:tcPr>
            <w:tcW w:w="1710" w:type="dxa"/>
            <w:tcBorders>
              <w:top w:val="single" w:sz="6"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left w:val="single" w:sz="6" w:space="0" w:color="000000"/>
              <w:bottom w:val="single" w:sz="6" w:space="0" w:color="000000"/>
              <w:right w:val="single" w:sz="6"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6" w:space="0" w:color="000000"/>
              <w:bottom w:val="single" w:sz="6" w:space="0" w:color="000000"/>
              <w:right w:val="single" w:sz="6" w:space="0" w:color="000000"/>
            </w:tcBorders>
          </w:tcPr>
          <w:p>
            <w:pPr>
              <w:pStyle w:val="StyleIntitulprix9ptGauche015cmDroite015cm"/>
              <w:widowControl w:val="false"/>
              <w:spacing w:before="60" w:after="60"/>
              <w:rPr/>
            </w:pPr>
            <w:r>
              <w:rPr/>
              <w:t>Le metre carre</w:t>
            </w:r>
          </w:p>
          <w:p>
            <w:pPr>
              <w:pStyle w:val="StyleIntitulprix9ptGauche015cmDroite015cm"/>
              <w:widowControl w:val="false"/>
              <w:spacing w:before="60" w:after="60"/>
              <w:rPr/>
            </w:pPr>
            <w:r>
              <w:rPr/>
            </w:r>
          </w:p>
        </w:tc>
        <w:tc>
          <w:tcPr>
            <w:tcW w:w="1710"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t>€</w:t>
            </w:r>
          </w:p>
        </w:tc>
      </w:tr>
      <w:tr>
        <w:trPr>
          <w:trHeight w:val="224" w:hRule="atLeast"/>
        </w:trPr>
        <w:tc>
          <w:tcPr>
            <w:tcW w:w="1134" w:type="dxa"/>
            <w:tcBorders>
              <w:top w:val="single" w:sz="6" w:space="0" w:color="000000"/>
              <w:left w:val="single" w:sz="6" w:space="0" w:color="000000"/>
              <w:right w:val="single" w:sz="6" w:space="0" w:color="000000"/>
            </w:tcBorders>
          </w:tcPr>
          <w:p>
            <w:pPr>
              <w:pStyle w:val="Nprix"/>
              <w:widowControl w:val="false"/>
              <w:spacing w:before="80" w:after="80"/>
              <w:ind w:left="426" w:hanging="0"/>
              <w:jc w:val="both"/>
              <w:rPr>
                <w:rFonts w:cs="Arial"/>
              </w:rPr>
            </w:pPr>
            <w:r>
              <w:rPr>
                <w:rFonts w:cs="Arial"/>
              </w:rPr>
              <w:t>1230</w:t>
            </w:r>
          </w:p>
        </w:tc>
        <w:tc>
          <w:tcPr>
            <w:tcW w:w="7221" w:type="dxa"/>
            <w:tcBorders>
              <w:top w:val="single" w:sz="6" w:space="0" w:color="000000"/>
              <w:left w:val="single" w:sz="6" w:space="0" w:color="000000"/>
              <w:right w:val="single" w:sz="6" w:space="0" w:color="000000"/>
            </w:tcBorders>
          </w:tcPr>
          <w:p>
            <w:pPr>
              <w:pStyle w:val="Normal"/>
              <w:widowControl w:val="false"/>
              <w:spacing w:before="80" w:after="60"/>
              <w:ind w:left="85" w:right="85" w:hanging="0"/>
              <w:rPr>
                <w:b/>
                <w:b/>
                <w:bCs/>
                <w:caps/>
                <w:u w:val="single"/>
              </w:rPr>
            </w:pPr>
            <w:r>
              <w:rPr>
                <w:b/>
                <w:bCs/>
                <w:caps/>
                <w:u w:val="single"/>
              </w:rPr>
              <w:t>INJECTION DE COULIS DE CIMENT AU DROIT DE LA ZONE EFFONDREE</w:t>
            </w:r>
          </w:p>
          <w:p>
            <w:pPr>
              <w:pStyle w:val="CAPTstandard"/>
              <w:widowControl w:val="false"/>
              <w:rPr>
                <w:rFonts w:ascii="Arial" w:hAnsi="Arial" w:eastAsia="Times New Roman" w:cs="Times New Roman"/>
                <w:sz w:val="20"/>
                <w:szCs w:val="20"/>
              </w:rPr>
            </w:pPr>
            <w:r>
              <w:rPr>
                <w:rFonts w:eastAsia="Times New Roman" w:cs="Times New Roman" w:ascii="Arial" w:hAnsi="Arial"/>
                <w:sz w:val="20"/>
                <w:szCs w:val="20"/>
              </w:rPr>
              <w:t>Ce prix rémunère, au forfait, l’injection sous pression de coulis de ciment, destinée au comblement des vides dans la voûte au droit de la zone effondrée.</w:t>
            </w:r>
          </w:p>
          <w:p>
            <w:pPr>
              <w:pStyle w:val="CAPTstandard"/>
              <w:widowControl w:val="false"/>
              <w:rPr>
                <w:rFonts w:cs="Arial"/>
                <w:sz w:val="20"/>
                <w:szCs w:val="20"/>
              </w:rPr>
            </w:pPr>
            <w:r>
              <w:rPr>
                <w:rFonts w:cs="Arial"/>
                <w:sz w:val="20"/>
                <w:szCs w:val="20"/>
              </w:rPr>
            </w:r>
          </w:p>
          <w:p>
            <w:pPr>
              <w:pStyle w:val="CAPTstandard"/>
              <w:widowControl w:val="false"/>
              <w:rPr>
                <w:rFonts w:ascii="Arial" w:hAnsi="Arial" w:eastAsia="Times New Roman" w:cs="Times New Roman"/>
                <w:sz w:val="20"/>
                <w:szCs w:val="20"/>
              </w:rPr>
            </w:pPr>
            <w:r>
              <w:rPr>
                <w:rFonts w:eastAsia="Times New Roman" w:cs="Times New Roman" w:ascii="Arial" w:hAnsi="Arial"/>
                <w:sz w:val="20"/>
                <w:szCs w:val="20"/>
              </w:rPr>
              <w:t>Il comprend :</w:t>
            </w:r>
          </w:p>
          <w:p>
            <w:pPr>
              <w:pStyle w:val="ListeDE"/>
              <w:widowControl w:val="false"/>
              <w:numPr>
                <w:ilvl w:val="0"/>
                <w:numId w:val="7"/>
              </w:numPr>
              <w:rPr>
                <w:rFonts w:ascii="Arial" w:hAnsi="Arial"/>
                <w:sz w:val="20"/>
                <w:szCs w:val="20"/>
              </w:rPr>
            </w:pPr>
            <w:r>
              <w:rPr>
                <w:rFonts w:ascii="Arial" w:hAnsi="Arial"/>
                <w:sz w:val="20"/>
                <w:szCs w:val="20"/>
              </w:rPr>
              <w:t>La fourniture et mise en place du matériel d’injection ;</w:t>
            </w:r>
          </w:p>
          <w:p>
            <w:pPr>
              <w:pStyle w:val="ListeDE"/>
              <w:widowControl w:val="false"/>
              <w:numPr>
                <w:ilvl w:val="0"/>
                <w:numId w:val="7"/>
              </w:numPr>
              <w:rPr>
                <w:rFonts w:ascii="Arial" w:hAnsi="Arial"/>
                <w:sz w:val="20"/>
                <w:szCs w:val="20"/>
              </w:rPr>
            </w:pPr>
            <w:r>
              <w:rPr>
                <w:rFonts w:ascii="Arial" w:hAnsi="Arial"/>
                <w:sz w:val="20"/>
                <w:szCs w:val="20"/>
              </w:rPr>
              <w:t>La fourniture et la mise en œuvre des coffrages nécessaires ;</w:t>
            </w:r>
          </w:p>
          <w:p>
            <w:pPr>
              <w:pStyle w:val="ListeDE"/>
              <w:widowControl w:val="false"/>
              <w:numPr>
                <w:ilvl w:val="0"/>
                <w:numId w:val="7"/>
              </w:numPr>
              <w:rPr>
                <w:rFonts w:ascii="Arial" w:hAnsi="Arial"/>
                <w:sz w:val="20"/>
                <w:szCs w:val="20"/>
              </w:rPr>
            </w:pPr>
            <w:r>
              <w:rPr>
                <w:rFonts w:ascii="Arial" w:hAnsi="Arial"/>
                <w:sz w:val="20"/>
                <w:szCs w:val="20"/>
              </w:rPr>
              <w:t>La fourniture et la mise en œuvre du coulis de ciment par injection ;</w:t>
            </w:r>
          </w:p>
          <w:p>
            <w:pPr>
              <w:pStyle w:val="ListeDE"/>
              <w:widowControl w:val="false"/>
              <w:numPr>
                <w:ilvl w:val="0"/>
                <w:numId w:val="7"/>
              </w:numPr>
              <w:rPr>
                <w:rFonts w:ascii="Arial" w:hAnsi="Arial"/>
                <w:sz w:val="20"/>
                <w:szCs w:val="20"/>
              </w:rPr>
            </w:pPr>
            <w:r>
              <w:rPr>
                <w:rFonts w:ascii="Arial" w:hAnsi="Arial"/>
                <w:sz w:val="20"/>
                <w:szCs w:val="20"/>
              </w:rPr>
              <w:t>La finition après injection ;</w:t>
            </w:r>
          </w:p>
          <w:p>
            <w:pPr>
              <w:pStyle w:val="ListeDE"/>
              <w:widowControl w:val="false"/>
              <w:numPr>
                <w:ilvl w:val="0"/>
                <w:numId w:val="7"/>
              </w:numPr>
              <w:spacing w:before="120" w:after="120"/>
              <w:rPr>
                <w:rFonts w:ascii="Arial" w:hAnsi="Arial"/>
                <w:sz w:val="20"/>
                <w:szCs w:val="20"/>
              </w:rPr>
            </w:pPr>
            <w:r>
              <w:rPr>
                <w:rFonts w:ascii="Arial" w:hAnsi="Arial"/>
                <w:sz w:val="20"/>
                <w:szCs w:val="20"/>
              </w:rPr>
              <w:t>Toutes les sujétions liées au site.</w:t>
            </w:r>
          </w:p>
        </w:tc>
        <w:tc>
          <w:tcPr>
            <w:tcW w:w="1710" w:type="dxa"/>
            <w:tcBorders>
              <w:top w:val="single" w:sz="6"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left w:val="single" w:sz="6" w:space="0" w:color="000000"/>
              <w:bottom w:val="single" w:sz="6" w:space="0" w:color="000000"/>
              <w:right w:val="single" w:sz="6" w:space="0" w:color="000000"/>
            </w:tcBorders>
          </w:tcPr>
          <w:p>
            <w:pPr>
              <w:pStyle w:val="Nprix"/>
              <w:widowControl w:val="false"/>
              <w:spacing w:before="80" w:after="80"/>
              <w:ind w:left="426" w:hanging="0"/>
              <w:jc w:val="both"/>
              <w:rPr>
                <w:bCs/>
                <w:caps/>
                <w:u w:val="single"/>
              </w:rPr>
            </w:pPr>
            <w:r>
              <w:rPr>
                <w:bCs/>
                <w:caps/>
                <w:u w:val="single"/>
              </w:rPr>
            </w:r>
          </w:p>
        </w:tc>
        <w:tc>
          <w:tcPr>
            <w:tcW w:w="7221" w:type="dxa"/>
            <w:tcBorders>
              <w:left w:val="single" w:sz="6" w:space="0" w:color="000000"/>
              <w:bottom w:val="single" w:sz="6" w:space="0" w:color="000000"/>
              <w:right w:val="single" w:sz="6" w:space="0" w:color="000000"/>
            </w:tcBorders>
          </w:tcPr>
          <w:p>
            <w:pPr>
              <w:pStyle w:val="Normal"/>
              <w:widowControl w:val="false"/>
              <w:spacing w:before="80" w:after="60"/>
              <w:ind w:left="85" w:right="85" w:hanging="0"/>
              <w:rPr>
                <w:b/>
                <w:b/>
                <w:bCs/>
                <w:caps/>
                <w:u w:val="single"/>
              </w:rPr>
            </w:pPr>
            <w:r>
              <w:rPr>
                <w:b/>
                <w:bCs/>
                <w:caps/>
                <w:u w:val="single"/>
              </w:rPr>
              <w:t>LE FORFAIT</w:t>
            </w:r>
          </w:p>
          <w:p>
            <w:pPr>
              <w:pStyle w:val="Normal"/>
              <w:widowControl w:val="false"/>
              <w:spacing w:before="80" w:after="60"/>
              <w:ind w:left="85" w:right="85" w:hanging="0"/>
              <w:rPr>
                <w:b/>
                <w:b/>
                <w:bCs/>
                <w:caps/>
                <w:u w:val="single"/>
              </w:rPr>
            </w:pPr>
            <w:r>
              <w:rPr>
                <w:b/>
                <w:bCs/>
                <w:caps/>
                <w:u w:val="single"/>
              </w:rPr>
            </w:r>
          </w:p>
        </w:tc>
        <w:tc>
          <w:tcPr>
            <w:tcW w:w="1710"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top w:val="single" w:sz="6" w:space="0" w:color="000000"/>
              <w:left w:val="single" w:sz="6" w:space="0" w:color="000000"/>
              <w:right w:val="single" w:sz="6" w:space="0" w:color="000000"/>
            </w:tcBorders>
          </w:tcPr>
          <w:p>
            <w:pPr>
              <w:pStyle w:val="Nprix"/>
              <w:widowControl w:val="false"/>
              <w:spacing w:before="80" w:after="80"/>
              <w:ind w:left="426" w:hanging="0"/>
              <w:jc w:val="both"/>
              <w:rPr>
                <w:rFonts w:cs="Arial"/>
              </w:rPr>
            </w:pPr>
            <w:r>
              <w:rPr>
                <w:rFonts w:cs="Arial"/>
              </w:rPr>
              <w:t>1240</w:t>
            </w:r>
          </w:p>
        </w:tc>
        <w:tc>
          <w:tcPr>
            <w:tcW w:w="7221" w:type="dxa"/>
            <w:tcBorders>
              <w:top w:val="single" w:sz="6" w:space="0" w:color="000000"/>
              <w:left w:val="single" w:sz="6" w:space="0" w:color="000000"/>
              <w:right w:val="single" w:sz="6" w:space="0" w:color="000000"/>
            </w:tcBorders>
          </w:tcPr>
          <w:p>
            <w:pPr>
              <w:pStyle w:val="Normal"/>
              <w:widowControl w:val="false"/>
              <w:spacing w:before="80" w:after="60"/>
              <w:ind w:left="85" w:right="85" w:hanging="0"/>
              <w:rPr>
                <w:b/>
                <w:b/>
                <w:bCs/>
                <w:caps/>
                <w:u w:val="single"/>
              </w:rPr>
            </w:pPr>
            <w:r>
              <w:rPr>
                <w:b/>
                <w:bCs/>
                <w:caps/>
                <w:u w:val="single"/>
              </w:rPr>
              <w:t>COFFRAGE POUR PAREMENT SIMPLE</w:t>
            </w:r>
          </w:p>
          <w:p>
            <w:pPr>
              <w:pStyle w:val="NormalDE"/>
              <w:widowControl w:val="false"/>
              <w:rPr>
                <w:rFonts w:ascii="Arial" w:hAnsi="Arial"/>
                <w:sz w:val="20"/>
                <w:szCs w:val="20"/>
              </w:rPr>
            </w:pPr>
            <w:r>
              <w:rPr>
                <w:rFonts w:ascii="Arial" w:hAnsi="Arial"/>
                <w:sz w:val="20"/>
                <w:szCs w:val="20"/>
              </w:rPr>
              <w:t>Ce prix rémunère, au mètre carré, les coffrages simples qui seront mis en place, conformément aux articles du C.C.T.P pour la réalisation du radier.</w:t>
            </w:r>
          </w:p>
          <w:p>
            <w:pPr>
              <w:pStyle w:val="NormalDE"/>
              <w:widowControl w:val="false"/>
              <w:rPr>
                <w:rFonts w:ascii="Arial" w:hAnsi="Arial"/>
                <w:sz w:val="20"/>
                <w:szCs w:val="20"/>
              </w:rPr>
            </w:pPr>
            <w:r>
              <w:rPr>
                <w:rFonts w:ascii="Arial" w:hAnsi="Arial"/>
                <w:sz w:val="20"/>
                <w:szCs w:val="20"/>
              </w:rPr>
              <w:t>Il comprend notamment :</w:t>
            </w:r>
          </w:p>
          <w:p>
            <w:pPr>
              <w:pStyle w:val="ListeDE"/>
              <w:widowControl w:val="false"/>
              <w:numPr>
                <w:ilvl w:val="0"/>
                <w:numId w:val="7"/>
              </w:numPr>
              <w:rPr>
                <w:rFonts w:ascii="Arial" w:hAnsi="Arial"/>
                <w:sz w:val="20"/>
                <w:szCs w:val="20"/>
              </w:rPr>
            </w:pPr>
            <w:r>
              <w:rPr>
                <w:rFonts w:ascii="Arial" w:hAnsi="Arial"/>
                <w:sz w:val="20"/>
                <w:szCs w:val="20"/>
              </w:rPr>
              <w:t>La fourniture et mise en œuvre des matériaux nécessaires à la réalisation des coffrages, l’application des produits de décoffrage,</w:t>
            </w:r>
          </w:p>
          <w:p>
            <w:pPr>
              <w:pStyle w:val="ListeDE"/>
              <w:widowControl w:val="false"/>
              <w:numPr>
                <w:ilvl w:val="0"/>
                <w:numId w:val="7"/>
              </w:numPr>
              <w:rPr>
                <w:rFonts w:ascii="Arial" w:hAnsi="Arial"/>
                <w:sz w:val="20"/>
                <w:szCs w:val="20"/>
              </w:rPr>
            </w:pPr>
            <w:r>
              <w:rPr>
                <w:rFonts w:ascii="Arial" w:hAnsi="Arial"/>
                <w:sz w:val="20"/>
                <w:szCs w:val="20"/>
              </w:rPr>
              <w:t>Toutes les sujétions de protection du personnel conformément à la réglementation en vigueur,</w:t>
            </w:r>
          </w:p>
          <w:p>
            <w:pPr>
              <w:pStyle w:val="ListeDE"/>
              <w:widowControl w:val="false"/>
              <w:numPr>
                <w:ilvl w:val="0"/>
                <w:numId w:val="7"/>
              </w:numPr>
              <w:rPr>
                <w:rFonts w:ascii="Arial" w:hAnsi="Arial"/>
                <w:sz w:val="20"/>
                <w:szCs w:val="20"/>
              </w:rPr>
            </w:pPr>
            <w:r>
              <w:rPr>
                <w:rFonts w:ascii="Arial" w:hAnsi="Arial"/>
                <w:sz w:val="20"/>
                <w:szCs w:val="20"/>
              </w:rPr>
              <w:t>La forme de pente sur les remontées du radier,</w:t>
            </w:r>
          </w:p>
          <w:p>
            <w:pPr>
              <w:pStyle w:val="ListeDE"/>
              <w:widowControl w:val="false"/>
              <w:numPr>
                <w:ilvl w:val="0"/>
                <w:numId w:val="7"/>
              </w:numPr>
              <w:rPr>
                <w:rFonts w:ascii="Arial" w:hAnsi="Arial"/>
                <w:sz w:val="20"/>
                <w:szCs w:val="20"/>
              </w:rPr>
            </w:pPr>
            <w:r>
              <w:rPr>
                <w:rFonts w:ascii="Arial" w:hAnsi="Arial"/>
                <w:sz w:val="20"/>
                <w:szCs w:val="20"/>
              </w:rPr>
              <w:t>Toutes les sujétions de travail par phases.</w:t>
            </w:r>
          </w:p>
          <w:p>
            <w:pPr>
              <w:pStyle w:val="NormalDE"/>
              <w:widowControl w:val="false"/>
              <w:spacing w:before="0" w:after="120"/>
              <w:rPr>
                <w:rFonts w:ascii="Arial" w:hAnsi="Arial"/>
                <w:sz w:val="20"/>
                <w:szCs w:val="20"/>
              </w:rPr>
            </w:pPr>
            <w:r>
              <w:rPr>
                <w:rFonts w:ascii="Arial" w:hAnsi="Arial"/>
                <w:sz w:val="20"/>
                <w:szCs w:val="20"/>
              </w:rPr>
              <w:t>Les quantités à prendre en compte seront arrêtées et décomptées comme les surfaces vues sur la base des plans de coffrage produits lors des études d’exécution.</w:t>
            </w:r>
          </w:p>
        </w:tc>
        <w:tc>
          <w:tcPr>
            <w:tcW w:w="1710" w:type="dxa"/>
            <w:tcBorders>
              <w:top w:val="single" w:sz="6"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left w:val="single" w:sz="6" w:space="0" w:color="000000"/>
              <w:bottom w:val="single" w:sz="6" w:space="0" w:color="000000"/>
              <w:right w:val="single" w:sz="6"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6" w:space="0" w:color="000000"/>
              <w:bottom w:val="single" w:sz="6" w:space="0" w:color="000000"/>
              <w:right w:val="single" w:sz="6" w:space="0" w:color="000000"/>
            </w:tcBorders>
          </w:tcPr>
          <w:p>
            <w:pPr>
              <w:pStyle w:val="Normal"/>
              <w:widowControl w:val="false"/>
              <w:spacing w:before="80" w:after="60"/>
              <w:ind w:left="85" w:right="85" w:hanging="0"/>
              <w:rPr>
                <w:b/>
                <w:b/>
                <w:bCs/>
                <w:caps/>
                <w:u w:val="single"/>
              </w:rPr>
            </w:pPr>
            <w:r>
              <w:rPr>
                <w:b/>
                <w:bCs/>
                <w:caps/>
                <w:u w:val="single"/>
              </w:rPr>
              <w:t>LE METRE CARRE</w:t>
            </w:r>
          </w:p>
          <w:p>
            <w:pPr>
              <w:pStyle w:val="Normal"/>
              <w:widowControl w:val="false"/>
              <w:spacing w:before="80" w:after="60"/>
              <w:ind w:left="85" w:right="85" w:hanging="0"/>
              <w:rPr>
                <w:b/>
                <w:b/>
                <w:bCs/>
                <w:caps/>
                <w:u w:val="single"/>
              </w:rPr>
            </w:pPr>
            <w:r>
              <w:rPr>
                <w:b/>
                <w:bCs/>
                <w:caps/>
                <w:u w:val="single"/>
              </w:rPr>
            </w:r>
          </w:p>
        </w:tc>
        <w:tc>
          <w:tcPr>
            <w:tcW w:w="1710"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top w:val="single" w:sz="6" w:space="0" w:color="000000"/>
              <w:left w:val="single" w:sz="6" w:space="0" w:color="000000"/>
              <w:right w:val="single" w:sz="6" w:space="0" w:color="000000"/>
            </w:tcBorders>
          </w:tcPr>
          <w:p>
            <w:pPr>
              <w:pStyle w:val="Nprix"/>
              <w:widowControl w:val="false"/>
              <w:spacing w:before="80" w:after="80"/>
              <w:ind w:left="426" w:hanging="0"/>
              <w:jc w:val="both"/>
              <w:rPr>
                <w:rFonts w:cs="Arial"/>
              </w:rPr>
            </w:pPr>
            <w:r>
              <w:rPr>
                <w:rFonts w:cs="Arial"/>
              </w:rPr>
              <w:t>1250</w:t>
            </w:r>
          </w:p>
        </w:tc>
        <w:tc>
          <w:tcPr>
            <w:tcW w:w="7221" w:type="dxa"/>
            <w:tcBorders>
              <w:top w:val="single" w:sz="6" w:space="0" w:color="000000"/>
              <w:left w:val="single" w:sz="6" w:space="0" w:color="000000"/>
              <w:right w:val="single" w:sz="6" w:space="0" w:color="000000"/>
            </w:tcBorders>
          </w:tcPr>
          <w:p>
            <w:pPr>
              <w:pStyle w:val="Normal"/>
              <w:widowControl w:val="false"/>
              <w:spacing w:before="80" w:after="60"/>
              <w:ind w:left="85" w:right="85" w:hanging="0"/>
              <w:rPr>
                <w:b/>
                <w:b/>
                <w:bCs/>
                <w:caps/>
                <w:u w:val="single"/>
              </w:rPr>
            </w:pPr>
            <w:r>
              <w:rPr>
                <w:b/>
                <w:bCs/>
                <w:caps/>
                <w:u w:val="single"/>
              </w:rPr>
              <w:t>Armatures pour béton armé y compris connecteurs à la buse</w:t>
            </w:r>
          </w:p>
          <w:p>
            <w:pPr>
              <w:pStyle w:val="Normal"/>
              <w:widowControl w:val="false"/>
              <w:rPr/>
            </w:pPr>
            <w:r>
              <w:rPr/>
              <w:t>Ce prix rémunère, au kilogramme, les prestations définies à l’article 1.6 de l’annexe D du fascicule 65 du C.C.T.G.</w:t>
            </w:r>
          </w:p>
          <w:p>
            <w:pPr>
              <w:pStyle w:val="Normal"/>
              <w:widowControl w:val="false"/>
              <w:rPr/>
            </w:pPr>
            <w:r>
              <w:rPr/>
              <w:t>Les armatures sont soit des ronds lisses de la nuance Fe E 235, soit des armatures à haute adhérence de la nuance Fe E 500.</w:t>
            </w:r>
          </w:p>
          <w:p>
            <w:pPr>
              <w:pStyle w:val="Normal"/>
              <w:widowControl w:val="false"/>
              <w:rPr/>
            </w:pPr>
            <w:r>
              <w:rPr/>
              <w:t>Ces prix comprennent toutes les opérations liées aux armatures en attente.</w:t>
            </w:r>
          </w:p>
          <w:p>
            <w:pPr>
              <w:pStyle w:val="Normal"/>
              <w:widowControl w:val="false"/>
              <w:rPr/>
            </w:pPr>
            <w:r>
              <w:rPr/>
              <w:t>Les prix comprennent :</w:t>
            </w:r>
          </w:p>
          <w:p>
            <w:pPr>
              <w:pStyle w:val="Normal"/>
              <w:widowControl w:val="false"/>
              <w:numPr>
                <w:ilvl w:val="0"/>
                <w:numId w:val="5"/>
              </w:numPr>
              <w:spacing w:before="80" w:after="80"/>
              <w:contextualSpacing/>
              <w:rPr/>
            </w:pPr>
            <w:r>
              <w:rPr/>
              <w:t>La fourniture, le façonnage quelle que soit la forme, et la pose,</w:t>
            </w:r>
          </w:p>
          <w:p>
            <w:pPr>
              <w:pStyle w:val="Normal"/>
              <w:widowControl w:val="false"/>
              <w:numPr>
                <w:ilvl w:val="0"/>
                <w:numId w:val="5"/>
              </w:numPr>
              <w:spacing w:before="80" w:after="80"/>
              <w:contextualSpacing/>
              <w:rPr/>
            </w:pPr>
            <w:r>
              <w:rPr/>
              <w:t xml:space="preserve">Les sujétions de mise en place à tous niveaux des aciers et des éléments nécessaires à la rigidité des cages d'armatures et au maintien des barres à leur emplacement lors du coulage ou de la projection du béton, (les armatures de la partie réalisée en béton projeté seront fermement fixées pour éviter tout déplacement lors de la mise en œuvre du béton projeté). </w:t>
            </w:r>
          </w:p>
          <w:p>
            <w:pPr>
              <w:pStyle w:val="Normal"/>
              <w:widowControl w:val="false"/>
              <w:numPr>
                <w:ilvl w:val="0"/>
                <w:numId w:val="5"/>
              </w:numPr>
              <w:spacing w:before="80" w:after="80"/>
              <w:contextualSpacing/>
              <w:rPr/>
            </w:pPr>
            <w:r>
              <w:rPr/>
              <w:t xml:space="preserve">La fourniture et la soudure de connecteurs /écarteurs à la buse existante </w:t>
            </w:r>
          </w:p>
          <w:p>
            <w:pPr>
              <w:pStyle w:val="Normal"/>
              <w:widowControl w:val="false"/>
              <w:numPr>
                <w:ilvl w:val="0"/>
                <w:numId w:val="5"/>
              </w:numPr>
              <w:spacing w:before="80" w:after="80"/>
              <w:contextualSpacing/>
              <w:rPr/>
            </w:pPr>
            <w:r>
              <w:rPr/>
              <w:t xml:space="preserve">Tous les manchons nécessaires ainsi que tous les aciers de liaison et de continuité rendus nécessaires par la réalisation et le bétonnage en plots et en phases, </w:t>
            </w:r>
          </w:p>
          <w:p>
            <w:pPr>
              <w:pStyle w:val="Normal"/>
              <w:widowControl w:val="false"/>
              <w:numPr>
                <w:ilvl w:val="0"/>
                <w:numId w:val="5"/>
              </w:numPr>
              <w:spacing w:before="80" w:after="80"/>
              <w:contextualSpacing/>
              <w:rPr/>
            </w:pPr>
            <w:r>
              <w:rPr/>
              <w:t xml:space="preserve">Les gabarits de montage, </w:t>
            </w:r>
          </w:p>
          <w:p>
            <w:pPr>
              <w:pStyle w:val="Normal"/>
              <w:widowControl w:val="false"/>
              <w:numPr>
                <w:ilvl w:val="0"/>
                <w:numId w:val="5"/>
              </w:numPr>
              <w:spacing w:before="80" w:after="80"/>
              <w:contextualSpacing/>
              <w:rPr/>
            </w:pPr>
            <w:r>
              <w:rPr/>
              <w:t xml:space="preserve">La fourniture et la mise en œuvre des dispositifs de calage des armatures de radier et de voûte permettant le respect des enrobages sur les deux faces du renforcement </w:t>
            </w:r>
          </w:p>
          <w:p>
            <w:pPr>
              <w:pStyle w:val="Normal"/>
              <w:widowControl w:val="false"/>
              <w:numPr>
                <w:ilvl w:val="0"/>
                <w:numId w:val="5"/>
              </w:numPr>
              <w:spacing w:before="80" w:after="80"/>
              <w:contextualSpacing/>
              <w:rPr/>
            </w:pPr>
            <w:r>
              <w:rPr/>
              <w:t xml:space="preserve">Les moyens d’accès aux parties en hauteur de l’ouvrage et ceci pour toutes les phases qui le nécessitent </w:t>
            </w:r>
          </w:p>
          <w:p>
            <w:pPr>
              <w:pStyle w:val="Normal"/>
              <w:widowControl w:val="false"/>
              <w:numPr>
                <w:ilvl w:val="0"/>
                <w:numId w:val="5"/>
              </w:numPr>
              <w:spacing w:before="80" w:after="80"/>
              <w:contextualSpacing/>
              <w:rPr/>
            </w:pPr>
            <w:r>
              <w:rPr/>
              <w:t xml:space="preserve">Les sujétions de phasage avec le coffrage et le bétonnage dans l’exiguïté de la buse </w:t>
            </w:r>
          </w:p>
          <w:p>
            <w:pPr>
              <w:pStyle w:val="Normal"/>
              <w:widowControl w:val="false"/>
              <w:numPr>
                <w:ilvl w:val="0"/>
                <w:numId w:val="5"/>
              </w:numPr>
              <w:spacing w:before="80" w:after="80"/>
              <w:contextualSpacing/>
              <w:rPr/>
            </w:pPr>
            <w:r>
              <w:rPr/>
              <w:t xml:space="preserve">Les sujétions de phasage de mise en place des armatures de la zone en béton projeté : mise en place des nappes extérieures, projection du béton pour enrober la première nappe, mise en place des nappes intérieures, projection du béton. </w:t>
            </w:r>
          </w:p>
          <w:p>
            <w:pPr>
              <w:pStyle w:val="Normal"/>
              <w:widowControl w:val="false"/>
              <w:rPr/>
            </w:pPr>
            <w:r>
              <w:rPr/>
            </w:r>
          </w:p>
          <w:p>
            <w:pPr>
              <w:pStyle w:val="Normal"/>
              <w:widowControl w:val="false"/>
              <w:rPr/>
            </w:pPr>
            <w:r>
              <w:rPr/>
              <w:t xml:space="preserve">Les treillis soudés de protection et de sécurité n’ayant pas de rôle structurel (justification des sections en béton armé) sont réputés inclus dans les prix et ne sont pas comptabilisés. </w:t>
            </w:r>
          </w:p>
          <w:p>
            <w:pPr>
              <w:pStyle w:val="Normal"/>
              <w:widowControl w:val="false"/>
              <w:rPr/>
            </w:pPr>
            <w:r>
              <w:rPr/>
              <w:t xml:space="preserve">La rémunération de l’ensemble des éléments d’assemblage et de levage des cages d’armatures et supports d’éléments intérieurs à cette cage est inclus dans le prix annoncé des armatures et ne sont pas comptabilisés. </w:t>
            </w:r>
          </w:p>
          <w:p>
            <w:pPr>
              <w:pStyle w:val="Normal"/>
              <w:widowControl w:val="false"/>
              <w:spacing w:before="80" w:after="80"/>
              <w:rPr/>
            </w:pPr>
            <w:r>
              <w:rPr/>
              <w:t>La rémunération des fournitures et leur mise en œuvre et assemblage visant à prévenir tout risque de blessures térébrantes sur des aciers en attente est incluse dans le prix annoncé des armatures. Il en est de même pour tous les manchonnages nécessaires.</w:t>
            </w:r>
          </w:p>
        </w:tc>
        <w:tc>
          <w:tcPr>
            <w:tcW w:w="1710" w:type="dxa"/>
            <w:tcBorders>
              <w:top w:val="single" w:sz="6"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left w:val="single" w:sz="6" w:space="0" w:color="000000"/>
              <w:bottom w:val="single" w:sz="6" w:space="0" w:color="000000"/>
              <w:right w:val="single" w:sz="6"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6" w:space="0" w:color="000000"/>
              <w:bottom w:val="single" w:sz="6" w:space="0" w:color="000000"/>
              <w:right w:val="single" w:sz="6" w:space="0" w:color="000000"/>
            </w:tcBorders>
          </w:tcPr>
          <w:p>
            <w:pPr>
              <w:pStyle w:val="StyleIntitulprix9ptGauche015cmDroite015cm"/>
              <w:widowControl w:val="false"/>
              <w:spacing w:before="60" w:after="60"/>
              <w:rPr/>
            </w:pPr>
            <w:r>
              <w:rPr/>
              <w:t>Le kilogramme</w:t>
            </w:r>
          </w:p>
          <w:p>
            <w:pPr>
              <w:pStyle w:val="StyleIntitulprix9ptGauche015cmDroite015cm"/>
              <w:widowControl w:val="false"/>
              <w:spacing w:before="60" w:after="60"/>
              <w:rPr/>
            </w:pPr>
            <w:r>
              <w:rPr/>
            </w:r>
          </w:p>
        </w:tc>
        <w:tc>
          <w:tcPr>
            <w:tcW w:w="1710"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t>€</w:t>
            </w:r>
          </w:p>
        </w:tc>
      </w:tr>
      <w:tr>
        <w:trPr>
          <w:trHeight w:val="224" w:hRule="atLeast"/>
          <w:cantSplit w:val="true"/>
        </w:trPr>
        <w:tc>
          <w:tcPr>
            <w:tcW w:w="1134" w:type="dxa"/>
            <w:tcBorders>
              <w:top w:val="single" w:sz="6" w:space="0" w:color="000000"/>
              <w:left w:val="single" w:sz="6" w:space="0" w:color="000000"/>
              <w:right w:val="single" w:sz="6" w:space="0" w:color="000000"/>
            </w:tcBorders>
          </w:tcPr>
          <w:p>
            <w:pPr>
              <w:pStyle w:val="Nprix"/>
              <w:widowControl w:val="false"/>
              <w:spacing w:before="80" w:after="80"/>
              <w:ind w:left="426" w:hanging="0"/>
              <w:jc w:val="both"/>
              <w:rPr>
                <w:rFonts w:cs="Arial"/>
              </w:rPr>
            </w:pPr>
            <w:r>
              <w:rPr>
                <w:rFonts w:cs="Arial"/>
              </w:rPr>
              <w:t>1260</w:t>
            </w:r>
          </w:p>
        </w:tc>
        <w:tc>
          <w:tcPr>
            <w:tcW w:w="7221" w:type="dxa"/>
            <w:tcBorders>
              <w:top w:val="single" w:sz="6" w:space="0" w:color="000000"/>
              <w:left w:val="single" w:sz="6" w:space="0" w:color="000000"/>
              <w:right w:val="single" w:sz="6" w:space="0" w:color="000000"/>
            </w:tcBorders>
          </w:tcPr>
          <w:p>
            <w:pPr>
              <w:pStyle w:val="Normal"/>
              <w:widowControl w:val="false"/>
              <w:spacing w:before="60" w:after="60"/>
              <w:ind w:left="85" w:right="85" w:hanging="0"/>
              <w:rPr>
                <w:b/>
                <w:b/>
                <w:bCs/>
                <w:caps/>
                <w:u w:val="single"/>
              </w:rPr>
            </w:pPr>
            <w:r>
              <w:rPr>
                <w:b/>
                <w:bCs/>
                <w:caps/>
                <w:u w:val="single"/>
              </w:rPr>
              <w:t>Renforcement du radier - Béton coulé en place</w:t>
            </w:r>
          </w:p>
          <w:p>
            <w:pPr>
              <w:pStyle w:val="Normal"/>
              <w:widowControl w:val="false"/>
              <w:rPr/>
            </w:pPr>
            <w:r>
              <w:rPr/>
              <w:t>Ce prix rémunère, au mètre cube, les prestations définies aux CCTP et au fascicule 65 du C.C.T.G. Ce prix s’applique pour l’ensemble du béton coulé en place au niveau du radier de la buse y compris les zones des sifflets et les amorces des reins.</w:t>
            </w:r>
          </w:p>
          <w:p>
            <w:pPr>
              <w:pStyle w:val="Normal"/>
              <w:widowControl w:val="false"/>
              <w:rPr/>
            </w:pPr>
            <w:r>
              <w:rPr/>
              <w:t>Il comprend notamment :</w:t>
            </w:r>
          </w:p>
          <w:p>
            <w:pPr>
              <w:pStyle w:val="Normal"/>
              <w:widowControl w:val="false"/>
              <w:numPr>
                <w:ilvl w:val="0"/>
                <w:numId w:val="5"/>
              </w:numPr>
              <w:spacing w:before="80" w:after="80"/>
              <w:contextualSpacing/>
              <w:rPr/>
            </w:pPr>
            <w:r>
              <w:rPr/>
              <w:t>L’ensemble des frais d’études, de composition, des essais et épreuves de convenance (ciments, granulats et bétons) qui sont à la charge de l’Entrepreneur,</w:t>
            </w:r>
          </w:p>
          <w:p>
            <w:pPr>
              <w:pStyle w:val="Normal"/>
              <w:widowControl w:val="false"/>
              <w:numPr>
                <w:ilvl w:val="0"/>
                <w:numId w:val="5"/>
              </w:numPr>
              <w:spacing w:before="80" w:after="80"/>
              <w:contextualSpacing/>
              <w:rPr/>
            </w:pPr>
            <w:r>
              <w:rPr/>
              <w:t>La fourniture, le transport et la mise en œuvre du béton tel que défini au CCTP</w:t>
            </w:r>
          </w:p>
          <w:p>
            <w:pPr>
              <w:pStyle w:val="Normal"/>
              <w:widowControl w:val="false"/>
              <w:numPr>
                <w:ilvl w:val="0"/>
                <w:numId w:val="5"/>
              </w:numPr>
              <w:spacing w:before="80" w:after="80"/>
              <w:contextualSpacing/>
              <w:rPr/>
            </w:pPr>
            <w:r>
              <w:rPr/>
              <w:t>Les moyens d’accès pour circuler sur le radier,</w:t>
            </w:r>
          </w:p>
          <w:p>
            <w:pPr>
              <w:pStyle w:val="Normal"/>
              <w:widowControl w:val="false"/>
              <w:numPr>
                <w:ilvl w:val="0"/>
                <w:numId w:val="5"/>
              </w:numPr>
              <w:spacing w:before="80" w:after="80"/>
              <w:contextualSpacing/>
              <w:rPr/>
            </w:pPr>
            <w:r>
              <w:rPr/>
              <w:t>Les sujétions de pompage,</w:t>
            </w:r>
          </w:p>
          <w:p>
            <w:pPr>
              <w:pStyle w:val="Normal"/>
              <w:widowControl w:val="false"/>
              <w:numPr>
                <w:ilvl w:val="0"/>
                <w:numId w:val="5"/>
              </w:numPr>
              <w:spacing w:before="80" w:after="80"/>
              <w:contextualSpacing/>
              <w:rPr/>
            </w:pPr>
            <w:r>
              <w:rPr/>
              <w:t>Les sujétions de phasage et de reprise de bétonnage,</w:t>
            </w:r>
          </w:p>
          <w:p>
            <w:pPr>
              <w:pStyle w:val="Normal"/>
              <w:widowControl w:val="false"/>
              <w:numPr>
                <w:ilvl w:val="0"/>
                <w:numId w:val="5"/>
              </w:numPr>
              <w:spacing w:before="80" w:after="80"/>
              <w:contextualSpacing/>
              <w:rPr/>
            </w:pPr>
            <w:r>
              <w:rPr/>
              <w:t>Les sujétions d’extrémités,</w:t>
            </w:r>
          </w:p>
          <w:p>
            <w:pPr>
              <w:pStyle w:val="Normal"/>
              <w:widowControl w:val="false"/>
              <w:numPr>
                <w:ilvl w:val="0"/>
                <w:numId w:val="5"/>
              </w:numPr>
              <w:spacing w:before="80" w:after="80"/>
              <w:contextualSpacing/>
              <w:rPr/>
            </w:pPr>
            <w:r>
              <w:rPr/>
              <w:t>Les sujétions relatives à la protection de l’environnement,</w:t>
            </w:r>
          </w:p>
          <w:p>
            <w:pPr>
              <w:pStyle w:val="Normal"/>
              <w:widowControl w:val="false"/>
              <w:numPr>
                <w:ilvl w:val="0"/>
                <w:numId w:val="5"/>
              </w:numPr>
              <w:spacing w:before="80" w:after="80"/>
              <w:contextualSpacing/>
              <w:rPr/>
            </w:pPr>
            <w:r>
              <w:rPr/>
              <w:t>Le tri et l’évacuation des déchets en centre de traitement agréé.</w:t>
            </w:r>
          </w:p>
          <w:p>
            <w:pPr>
              <w:pStyle w:val="Normal"/>
              <w:widowControl w:val="false"/>
              <w:spacing w:before="80" w:after="80"/>
              <w:contextualSpacing/>
              <w:rPr/>
            </w:pPr>
            <w:r>
              <w:rPr/>
            </w:r>
          </w:p>
          <w:p>
            <w:pPr>
              <w:pStyle w:val="Normal"/>
              <w:widowControl w:val="false"/>
              <w:spacing w:before="80" w:after="80"/>
              <w:contextualSpacing/>
              <w:rPr/>
            </w:pPr>
            <w:r>
              <w:rPr/>
              <w:t>Par dérogation au fascicule 65 du C.C.T.G, ce prix rémunère également les sujétions de bétonnage sous conditions climatiques extrêmes.</w:t>
            </w:r>
          </w:p>
          <w:p>
            <w:pPr>
              <w:pStyle w:val="Normal"/>
              <w:widowControl w:val="false"/>
              <w:rPr/>
            </w:pPr>
            <w:r>
              <w:rPr/>
              <w:t>Les quantités à prendre en compte seront basées sur les plans d’exécutions.</w:t>
            </w:r>
          </w:p>
          <w:p>
            <w:pPr>
              <w:pStyle w:val="Normal"/>
              <w:widowControl w:val="false"/>
              <w:spacing w:before="80" w:after="80"/>
              <w:rPr/>
            </w:pPr>
            <w:r>
              <w:rPr/>
              <w:t>Ce prix ne comprend pas les aciers pour béton armé qui sont rémunérés à l’aide du prix 1250.</w:t>
            </w:r>
          </w:p>
        </w:tc>
        <w:tc>
          <w:tcPr>
            <w:tcW w:w="1710" w:type="dxa"/>
            <w:tcBorders>
              <w:top w:val="single" w:sz="6"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left w:val="single" w:sz="6" w:space="0" w:color="000000"/>
              <w:bottom w:val="single" w:sz="4" w:space="0" w:color="000000"/>
              <w:right w:val="single" w:sz="6"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6" w:space="0" w:color="000000"/>
              <w:bottom w:val="single" w:sz="4" w:space="0" w:color="000000"/>
              <w:right w:val="single" w:sz="6" w:space="0" w:color="000000"/>
            </w:tcBorders>
          </w:tcPr>
          <w:p>
            <w:pPr>
              <w:pStyle w:val="StyleIntitulprix9ptGauche015cmDroite015cm"/>
              <w:widowControl w:val="false"/>
              <w:spacing w:before="60" w:after="60"/>
              <w:rPr/>
            </w:pPr>
            <w:r>
              <w:rPr/>
              <w:t>Le mètre cube</w:t>
            </w:r>
          </w:p>
          <w:p>
            <w:pPr>
              <w:pStyle w:val="StyleIntitulprix9ptGauche015cmDroite015cm"/>
              <w:widowControl w:val="false"/>
              <w:spacing w:before="60" w:after="60"/>
              <w:rPr/>
            </w:pPr>
            <w:r>
              <w:rPr/>
            </w:r>
          </w:p>
        </w:tc>
        <w:tc>
          <w:tcPr>
            <w:tcW w:w="1710" w:type="dxa"/>
            <w:tcBorders>
              <w:left w:val="single" w:sz="6" w:space="0" w:color="000000"/>
              <w:bottom w:val="single" w:sz="4"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t>€</w:t>
            </w:r>
          </w:p>
        </w:tc>
      </w:tr>
      <w:tr>
        <w:trPr>
          <w:trHeight w:val="224" w:hRule="atLeast"/>
        </w:trPr>
        <w:tc>
          <w:tcPr>
            <w:tcW w:w="1134" w:type="dxa"/>
            <w:tcBorders>
              <w:left w:val="single" w:sz="6" w:space="0" w:color="000000"/>
              <w:right w:val="single" w:sz="6" w:space="0" w:color="000000"/>
            </w:tcBorders>
          </w:tcPr>
          <w:p>
            <w:pPr>
              <w:pStyle w:val="Nprix"/>
              <w:widowControl w:val="false"/>
              <w:spacing w:before="80" w:after="80"/>
              <w:ind w:left="426" w:hanging="0"/>
              <w:jc w:val="both"/>
              <w:rPr>
                <w:rFonts w:cs="Arial"/>
              </w:rPr>
            </w:pPr>
            <w:r>
              <w:rPr>
                <w:rFonts w:cs="Arial"/>
              </w:rPr>
              <w:t>1270</w:t>
            </w:r>
          </w:p>
        </w:tc>
        <w:tc>
          <w:tcPr>
            <w:tcW w:w="7221" w:type="dxa"/>
            <w:tcBorders>
              <w:left w:val="single" w:sz="6" w:space="0" w:color="000000"/>
              <w:right w:val="single" w:sz="6" w:space="0" w:color="000000"/>
            </w:tcBorders>
          </w:tcPr>
          <w:p>
            <w:pPr>
              <w:pStyle w:val="Normal"/>
              <w:widowControl w:val="false"/>
              <w:spacing w:before="60" w:after="60"/>
              <w:ind w:left="85" w:right="85" w:hanging="0"/>
              <w:rPr>
                <w:b/>
                <w:b/>
                <w:bCs/>
                <w:caps/>
                <w:u w:val="single"/>
              </w:rPr>
            </w:pPr>
            <w:r>
              <w:rPr>
                <w:b/>
                <w:bCs/>
                <w:caps/>
                <w:u w:val="single"/>
              </w:rPr>
              <w:t>TRAITEMENT PAR BADIGEON DES SURFACES remblayees</w:t>
            </w:r>
          </w:p>
          <w:p>
            <w:pPr>
              <w:pStyle w:val="CAPTstandard"/>
              <w:widowControl w:val="false"/>
              <w:rPr>
                <w:rFonts w:ascii="Arial" w:hAnsi="Arial" w:eastAsia="Times New Roman" w:cs="Times New Roman"/>
                <w:sz w:val="20"/>
                <w:szCs w:val="20"/>
              </w:rPr>
            </w:pPr>
            <w:r>
              <w:rPr>
                <w:rFonts w:eastAsia="Times New Roman" w:cs="Times New Roman" w:ascii="Arial" w:hAnsi="Arial"/>
                <w:sz w:val="20"/>
                <w:szCs w:val="20"/>
              </w:rPr>
              <w:t>Ce prix rémunère au mètre carré, la fourniture et la mise en œuvre d’un produit de protection des surfaces en contact avec les remblais dans l’ouvrage et aux extrémités. Il rémunère toutes les dispositions relatives à la préparation de l’état de surface, y compris les ragréages éventuels. Il rémunère également les prestations définies à l’article 2.10 du chapitre I de l’annexe au texte du fascicule 68 du CCTG.</w:t>
            </w:r>
          </w:p>
          <w:p>
            <w:pPr>
              <w:pStyle w:val="CAPTstandard"/>
              <w:widowControl w:val="false"/>
              <w:spacing w:before="113" w:after="113"/>
              <w:rPr>
                <w:rFonts w:ascii="Arial" w:hAnsi="Arial" w:eastAsia="Times New Roman" w:cs="Times New Roman"/>
                <w:sz w:val="20"/>
                <w:szCs w:val="20"/>
              </w:rPr>
            </w:pPr>
            <w:r>
              <w:rPr>
                <w:rFonts w:eastAsia="Times New Roman" w:cs="Times New Roman" w:ascii="Arial" w:hAnsi="Arial"/>
                <w:sz w:val="20"/>
                <w:szCs w:val="20"/>
              </w:rPr>
              <w:t>La surface considérée est mesurée dans les mêmes conditions que les coffrages.</w:t>
            </w:r>
          </w:p>
        </w:tc>
        <w:tc>
          <w:tcPr>
            <w:tcW w:w="1710" w:type="dxa"/>
            <w:tcBorders>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left w:val="single" w:sz="6" w:space="0" w:color="000000"/>
              <w:bottom w:val="single" w:sz="6" w:space="0" w:color="000000"/>
              <w:right w:val="single" w:sz="6"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6" w:space="0" w:color="000000"/>
              <w:bottom w:val="single" w:sz="6" w:space="0" w:color="000000"/>
              <w:right w:val="single" w:sz="6" w:space="0" w:color="000000"/>
            </w:tcBorders>
          </w:tcPr>
          <w:p>
            <w:pPr>
              <w:pStyle w:val="Normal"/>
              <w:widowControl w:val="false"/>
              <w:spacing w:before="60" w:after="60"/>
              <w:ind w:left="85" w:right="85" w:hanging="0"/>
              <w:rPr>
                <w:b/>
                <w:b/>
                <w:bCs/>
                <w:caps/>
                <w:u w:val="single"/>
              </w:rPr>
            </w:pPr>
            <w:r>
              <w:rPr>
                <w:b/>
                <w:bCs/>
                <w:caps/>
                <w:u w:val="single"/>
              </w:rPr>
              <w:t>LE METRE CARRE</w:t>
            </w:r>
          </w:p>
          <w:p>
            <w:pPr>
              <w:pStyle w:val="Normal"/>
              <w:widowControl w:val="false"/>
              <w:spacing w:before="60" w:after="60"/>
              <w:ind w:left="85" w:right="85" w:hanging="0"/>
              <w:rPr>
                <w:b/>
                <w:b/>
                <w:bCs/>
                <w:caps/>
                <w:u w:val="single"/>
              </w:rPr>
            </w:pPr>
            <w:r>
              <w:rPr>
                <w:b/>
                <w:bCs/>
                <w:caps/>
                <w:u w:val="single"/>
              </w:rPr>
            </w:r>
          </w:p>
        </w:tc>
        <w:tc>
          <w:tcPr>
            <w:tcW w:w="1710" w:type="dxa"/>
            <w:tcBorders>
              <w:left w:val="single" w:sz="6" w:space="0" w:color="000000"/>
              <w:bottom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top w:val="single" w:sz="6" w:space="0" w:color="000000"/>
              <w:left w:val="single" w:sz="6" w:space="0" w:color="000000"/>
              <w:right w:val="single" w:sz="6" w:space="0" w:color="000000"/>
            </w:tcBorders>
          </w:tcPr>
          <w:p>
            <w:pPr>
              <w:pStyle w:val="Nprix"/>
              <w:widowControl w:val="false"/>
              <w:spacing w:before="80" w:after="80"/>
              <w:ind w:left="426" w:hanging="0"/>
              <w:jc w:val="both"/>
              <w:rPr>
                <w:rFonts w:cs="Arial"/>
              </w:rPr>
            </w:pPr>
            <w:r>
              <w:rPr>
                <w:rFonts w:cs="Arial"/>
              </w:rPr>
              <w:t>1280</w:t>
            </w:r>
          </w:p>
        </w:tc>
        <w:tc>
          <w:tcPr>
            <w:tcW w:w="7221" w:type="dxa"/>
            <w:tcBorders>
              <w:top w:val="single" w:sz="6" w:space="0" w:color="000000"/>
              <w:left w:val="single" w:sz="6" w:space="0" w:color="000000"/>
              <w:right w:val="single" w:sz="6" w:space="0" w:color="000000"/>
            </w:tcBorders>
          </w:tcPr>
          <w:p>
            <w:pPr>
              <w:pStyle w:val="Normal"/>
              <w:widowControl w:val="false"/>
              <w:spacing w:before="60" w:after="60"/>
              <w:ind w:left="85" w:right="85" w:hanging="0"/>
              <w:rPr>
                <w:b/>
                <w:b/>
                <w:bCs/>
                <w:caps/>
                <w:u w:val="single"/>
              </w:rPr>
            </w:pPr>
            <w:r>
              <w:rPr>
                <w:b/>
                <w:bCs/>
                <w:caps/>
                <w:u w:val="single"/>
              </w:rPr>
              <w:t>Renforcement de la voûte et des reins – béton projeté</w:t>
            </w:r>
          </w:p>
          <w:p>
            <w:pPr>
              <w:pStyle w:val="Normal"/>
              <w:widowControl w:val="false"/>
              <w:rPr/>
            </w:pPr>
            <w:r>
              <w:rPr/>
              <w:t>Ce prix rémunère, au mètre carré, la fourniture et la mise en œuvre de béton projeté, sur une épaisseur minimale de 30 cm, conformément aux prescriptions du CCTP et au fascicule 65 du C.C.T.G.</w:t>
            </w:r>
          </w:p>
          <w:p>
            <w:pPr>
              <w:pStyle w:val="Normal"/>
              <w:widowControl w:val="false"/>
              <w:rPr/>
            </w:pPr>
            <w:r>
              <w:rPr/>
              <w:t>Il comprend notamment :</w:t>
            </w:r>
          </w:p>
          <w:p>
            <w:pPr>
              <w:pStyle w:val="Normal"/>
              <w:widowControl w:val="false"/>
              <w:numPr>
                <w:ilvl w:val="0"/>
                <w:numId w:val="5"/>
              </w:numPr>
              <w:spacing w:before="80" w:after="80"/>
              <w:contextualSpacing/>
              <w:rPr/>
            </w:pPr>
            <w:r>
              <w:rPr/>
              <w:t>L’ensemble des frais d’études, de composition, des essais et épreuves de convenance (ciments, granulats et bétons) qui sont à la charge de l’Entrepreneur,</w:t>
            </w:r>
          </w:p>
          <w:p>
            <w:pPr>
              <w:pStyle w:val="Normal"/>
              <w:widowControl w:val="false"/>
              <w:numPr>
                <w:ilvl w:val="0"/>
                <w:numId w:val="5"/>
              </w:numPr>
              <w:spacing w:before="80" w:after="80"/>
              <w:contextualSpacing/>
              <w:rPr/>
            </w:pPr>
            <w:r>
              <w:rPr/>
              <w:t>L’amenée et le déplacement du matériel de projection et tous les accessoires utiles compatible avec la géométrie de l’ouvrage,</w:t>
            </w:r>
          </w:p>
          <w:p>
            <w:pPr>
              <w:pStyle w:val="Normal"/>
              <w:widowControl w:val="false"/>
              <w:numPr>
                <w:ilvl w:val="0"/>
                <w:numId w:val="5"/>
              </w:numPr>
              <w:spacing w:before="80" w:after="80"/>
              <w:contextualSpacing/>
              <w:rPr/>
            </w:pPr>
            <w:r>
              <w:rPr/>
              <w:t>La fourniture et la mise en œuvre des matériaux nécessaires à l'exécution d'un anneau de renforcement en béton armé à l'intérieur de la buse, tel que défini dans les spécifications techniques et conformément aux plans joints au présent dossier, y compris l'amenée et le repli du matériel, la mise en place de béton de 35 MPA de résistance caractéristique et le raccordement avec le radier déjà réalisé</w:t>
            </w:r>
          </w:p>
          <w:p>
            <w:pPr>
              <w:pStyle w:val="Normal"/>
              <w:widowControl w:val="false"/>
              <w:numPr>
                <w:ilvl w:val="0"/>
                <w:numId w:val="5"/>
              </w:numPr>
              <w:spacing w:before="80" w:after="80"/>
              <w:contextualSpacing/>
              <w:rPr/>
            </w:pPr>
            <w:r>
              <w:rPr/>
              <w:t>Les surépaisseurs de béton projeté en fonction des déformations de buse éventuelles,</w:t>
            </w:r>
          </w:p>
          <w:p>
            <w:pPr>
              <w:pStyle w:val="Normal"/>
              <w:widowControl w:val="false"/>
              <w:numPr>
                <w:ilvl w:val="0"/>
                <w:numId w:val="5"/>
              </w:numPr>
              <w:spacing w:before="80" w:after="80"/>
              <w:contextualSpacing/>
              <w:rPr/>
            </w:pPr>
            <w:r>
              <w:rPr/>
              <w:t>Le stockage à l’abri des intempéries,</w:t>
            </w:r>
          </w:p>
          <w:p>
            <w:pPr>
              <w:pStyle w:val="Normal"/>
              <w:widowControl w:val="false"/>
              <w:numPr>
                <w:ilvl w:val="0"/>
                <w:numId w:val="5"/>
              </w:numPr>
              <w:spacing w:before="80" w:after="80"/>
              <w:contextualSpacing/>
              <w:rPr/>
            </w:pPr>
            <w:r>
              <w:rPr/>
              <w:t>Les sujétions de projection,</w:t>
            </w:r>
          </w:p>
          <w:p>
            <w:pPr>
              <w:pStyle w:val="Normal"/>
              <w:widowControl w:val="false"/>
              <w:numPr>
                <w:ilvl w:val="0"/>
                <w:numId w:val="5"/>
              </w:numPr>
              <w:spacing w:before="80" w:after="80"/>
              <w:contextualSpacing/>
              <w:rPr/>
            </w:pPr>
            <w:r>
              <w:rPr/>
              <w:t>Les moyens d’accès pour circuler sur le radier,</w:t>
            </w:r>
          </w:p>
          <w:p>
            <w:pPr>
              <w:pStyle w:val="Normal"/>
              <w:widowControl w:val="false"/>
              <w:numPr>
                <w:ilvl w:val="0"/>
                <w:numId w:val="5"/>
              </w:numPr>
              <w:spacing w:before="80" w:after="80"/>
              <w:contextualSpacing/>
              <w:rPr/>
            </w:pPr>
            <w:r>
              <w:rPr/>
              <w:t>Les moyens d’accès aux parties en hauteur de l’ouvrage et ceci pour toutes les phases de travaux qui le nécessitent,</w:t>
            </w:r>
          </w:p>
          <w:p>
            <w:pPr>
              <w:pStyle w:val="Normal"/>
              <w:widowControl w:val="false"/>
              <w:numPr>
                <w:ilvl w:val="0"/>
                <w:numId w:val="5"/>
              </w:numPr>
              <w:spacing w:before="80" w:after="80"/>
              <w:contextualSpacing/>
              <w:rPr/>
            </w:pPr>
            <w:r>
              <w:rPr/>
              <w:t>Les sujétions de phasage et de reprise de bétonnage,</w:t>
            </w:r>
          </w:p>
          <w:p>
            <w:pPr>
              <w:pStyle w:val="Normal"/>
              <w:widowControl w:val="false"/>
              <w:numPr>
                <w:ilvl w:val="0"/>
                <w:numId w:val="5"/>
              </w:numPr>
              <w:spacing w:before="80" w:after="80"/>
              <w:contextualSpacing/>
              <w:rPr/>
            </w:pPr>
            <w:r>
              <w:rPr/>
              <w:t>Les sujétions d’extrémités,</w:t>
            </w:r>
          </w:p>
          <w:p>
            <w:pPr>
              <w:pStyle w:val="Normal"/>
              <w:widowControl w:val="false"/>
              <w:numPr>
                <w:ilvl w:val="0"/>
                <w:numId w:val="5"/>
              </w:numPr>
              <w:spacing w:before="80" w:after="80"/>
              <w:contextualSpacing/>
              <w:rPr/>
            </w:pPr>
            <w:r>
              <w:rPr/>
              <w:t>Les sujétions relatives à la protection de l’environnement</w:t>
            </w:r>
          </w:p>
          <w:p>
            <w:pPr>
              <w:pStyle w:val="Normal"/>
              <w:widowControl w:val="false"/>
              <w:numPr>
                <w:ilvl w:val="0"/>
                <w:numId w:val="5"/>
              </w:numPr>
              <w:spacing w:before="80" w:after="80"/>
              <w:contextualSpacing/>
              <w:rPr/>
            </w:pPr>
            <w:r>
              <w:rPr/>
              <w:t>Les finitions aux extrémités,</w:t>
            </w:r>
          </w:p>
          <w:p>
            <w:pPr>
              <w:pStyle w:val="Normal"/>
              <w:widowControl w:val="false"/>
              <w:numPr>
                <w:ilvl w:val="0"/>
                <w:numId w:val="5"/>
              </w:numPr>
              <w:spacing w:before="80" w:after="80"/>
              <w:contextualSpacing/>
              <w:rPr/>
            </w:pPr>
            <w:r>
              <w:rPr/>
              <w:t>Le levé topographique finale pour contrôle de la section béton mis en œuvre.</w:t>
            </w:r>
          </w:p>
          <w:p>
            <w:pPr>
              <w:pStyle w:val="Normal"/>
              <w:widowControl w:val="false"/>
              <w:spacing w:before="80" w:after="80"/>
              <w:contextualSpacing/>
              <w:rPr/>
            </w:pPr>
            <w:r>
              <w:rPr/>
              <w:t>Par dérogation au fascicule 65 du C.C.T.G, ce prix rémunère également les sujétions de bétonnage sous conditions climatiques extrêmes.</w:t>
            </w:r>
          </w:p>
          <w:p>
            <w:pPr>
              <w:pStyle w:val="Normal"/>
              <w:widowControl w:val="false"/>
              <w:rPr/>
            </w:pPr>
            <w:r>
              <w:rPr/>
              <w:t>Ce prix s’applique au béton des reins et de la voûte.</w:t>
            </w:r>
          </w:p>
          <w:p>
            <w:pPr>
              <w:pStyle w:val="Normal"/>
              <w:widowControl w:val="false"/>
              <w:rPr/>
            </w:pPr>
            <w:r>
              <w:rPr/>
              <w:t>Les pertes par rebond ne donneront lieu à aucune rémunération.</w:t>
            </w:r>
          </w:p>
          <w:p>
            <w:pPr>
              <w:pStyle w:val="Normal"/>
              <w:widowControl w:val="false"/>
              <w:rPr/>
            </w:pPr>
            <w:r>
              <w:rPr/>
              <w:t>Le mode d’approvisionnement des matériaux devra être compatible avec les accès au site des travaux et aux pistes et plateformes des travaux.</w:t>
            </w:r>
          </w:p>
          <w:p>
            <w:pPr>
              <w:pStyle w:val="Normal"/>
              <w:widowControl w:val="false"/>
              <w:spacing w:before="80" w:after="80"/>
              <w:rPr/>
            </w:pPr>
            <w:r>
              <w:rPr/>
              <w:t>Ce prix ne comprend pas les aciers pour béton armé qui sont rémunérés à l’aide du prix « armatures pour béton armé ».</w:t>
            </w:r>
          </w:p>
        </w:tc>
        <w:tc>
          <w:tcPr>
            <w:tcW w:w="1710" w:type="dxa"/>
            <w:tcBorders>
              <w:top w:val="single" w:sz="6"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left w:val="single" w:sz="6" w:space="0" w:color="000000"/>
              <w:bottom w:val="single" w:sz="4" w:space="0" w:color="000000"/>
              <w:right w:val="single" w:sz="4"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4" w:space="0" w:color="000000"/>
              <w:bottom w:val="single" w:sz="4" w:space="0" w:color="000000"/>
              <w:right w:val="single" w:sz="4" w:space="0" w:color="000000"/>
            </w:tcBorders>
          </w:tcPr>
          <w:p>
            <w:pPr>
              <w:pStyle w:val="StyleIntitulprix9ptGauche015cmDroite015cm"/>
              <w:widowControl w:val="false"/>
              <w:spacing w:before="60" w:after="60"/>
              <w:rPr/>
            </w:pPr>
            <w:r>
              <w:rPr/>
              <w:t>Le mètre cARRE</w:t>
            </w:r>
          </w:p>
          <w:p>
            <w:pPr>
              <w:pStyle w:val="StyleIntitulprix9ptGauche015cmDroite015cm"/>
              <w:widowControl w:val="false"/>
              <w:spacing w:before="60" w:after="60"/>
              <w:rPr/>
            </w:pPr>
            <w:r>
              <w:rPr/>
            </w:r>
          </w:p>
        </w:tc>
        <w:tc>
          <w:tcPr>
            <w:tcW w:w="1710" w:type="dxa"/>
            <w:tcBorders>
              <w:left w:val="single" w:sz="4" w:space="0" w:color="000000"/>
              <w:bottom w:val="single" w:sz="4"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t>€</w:t>
            </w:r>
          </w:p>
        </w:tc>
      </w:tr>
      <w:tr>
        <w:trPr>
          <w:trHeight w:val="224" w:hRule="atLeast"/>
        </w:trPr>
        <w:tc>
          <w:tcPr>
            <w:tcW w:w="1134" w:type="dxa"/>
            <w:tcBorders>
              <w:left w:val="single" w:sz="6" w:space="0" w:color="000000"/>
              <w:right w:val="single" w:sz="4" w:space="0" w:color="000000"/>
            </w:tcBorders>
          </w:tcPr>
          <w:p>
            <w:pPr>
              <w:pStyle w:val="Nprix"/>
              <w:widowControl w:val="false"/>
              <w:spacing w:before="80" w:after="80"/>
              <w:ind w:left="426" w:hanging="0"/>
              <w:jc w:val="both"/>
              <w:rPr>
                <w:rFonts w:cs="Arial"/>
              </w:rPr>
            </w:pPr>
            <w:r>
              <w:rPr>
                <w:rFonts w:cs="Arial"/>
              </w:rPr>
              <w:t>1290</w:t>
            </w:r>
          </w:p>
        </w:tc>
        <w:tc>
          <w:tcPr>
            <w:tcW w:w="7221" w:type="dxa"/>
            <w:tcBorders>
              <w:left w:val="single" w:sz="4" w:space="0" w:color="000000"/>
              <w:right w:val="single" w:sz="4" w:space="0" w:color="000000"/>
            </w:tcBorders>
          </w:tcPr>
          <w:p>
            <w:pPr>
              <w:pStyle w:val="Normal"/>
              <w:widowControl w:val="false"/>
              <w:spacing w:before="60" w:after="60"/>
              <w:ind w:left="85" w:right="85" w:hanging="0"/>
              <w:rPr>
                <w:b/>
                <w:b/>
                <w:bCs/>
                <w:caps/>
                <w:u w:val="single"/>
              </w:rPr>
            </w:pPr>
            <w:r>
              <w:rPr>
                <w:b/>
                <w:bCs/>
                <w:caps/>
                <w:u w:val="single"/>
              </w:rPr>
              <w:t>Finition sur le béton projeté</w:t>
            </w:r>
          </w:p>
          <w:p>
            <w:pPr>
              <w:pStyle w:val="Normal"/>
              <w:widowControl w:val="false"/>
              <w:rPr/>
            </w:pPr>
            <w:r>
              <w:rPr/>
              <w:t xml:space="preserve">Ce prix rémunère, au mètre carré, les prestations définies aux CCTP et au fascicule 65 du C.C.T.G. </w:t>
            </w:r>
          </w:p>
          <w:p>
            <w:pPr>
              <w:pStyle w:val="Normal"/>
              <w:widowControl w:val="false"/>
              <w:rPr/>
            </w:pPr>
            <w:r>
              <w:rPr/>
              <w:t xml:space="preserve">Il comprend notamment : </w:t>
            </w:r>
          </w:p>
          <w:p>
            <w:pPr>
              <w:pStyle w:val="Normal"/>
              <w:widowControl w:val="false"/>
              <w:numPr>
                <w:ilvl w:val="0"/>
                <w:numId w:val="5"/>
              </w:numPr>
              <w:spacing w:before="80" w:after="80"/>
              <w:contextualSpacing/>
              <w:rPr/>
            </w:pPr>
            <w:r>
              <w:rPr/>
              <w:t xml:space="preserve">La fourniture et la mise en œuvre d'un enduit de finition en micro-mortier hydraulique pré dosé pour imperméabiliser, protéger et lisser la surface vue du béton projeté tel que défini dans les Spécifications Techniques et sur une épaisseur minimale de 2 mm. </w:t>
            </w:r>
          </w:p>
          <w:p>
            <w:pPr>
              <w:pStyle w:val="Normal"/>
              <w:widowControl w:val="false"/>
              <w:numPr>
                <w:ilvl w:val="0"/>
                <w:numId w:val="5"/>
              </w:numPr>
              <w:spacing w:before="80" w:after="80"/>
              <w:contextualSpacing/>
              <w:rPr/>
            </w:pPr>
            <w:r>
              <w:rPr/>
              <w:t xml:space="preserve">Les sujétions de mise en œuvre, </w:t>
            </w:r>
          </w:p>
          <w:p>
            <w:pPr>
              <w:pStyle w:val="Normal"/>
              <w:widowControl w:val="false"/>
              <w:numPr>
                <w:ilvl w:val="0"/>
                <w:numId w:val="5"/>
              </w:numPr>
              <w:spacing w:before="80" w:after="80"/>
              <w:contextualSpacing/>
              <w:rPr/>
            </w:pPr>
            <w:r>
              <w:rPr/>
              <w:t xml:space="preserve">Les moyens d’accès aux parties en hauteur de l’ouvrage et ceci pour toutes les phases de travaux qui le nécessitent, </w:t>
            </w:r>
          </w:p>
          <w:p>
            <w:pPr>
              <w:pStyle w:val="Normal"/>
              <w:widowControl w:val="false"/>
              <w:numPr>
                <w:ilvl w:val="0"/>
                <w:numId w:val="5"/>
              </w:numPr>
              <w:spacing w:before="80" w:after="80"/>
              <w:contextualSpacing/>
              <w:rPr/>
            </w:pPr>
            <w:r>
              <w:rPr/>
              <w:t xml:space="preserve">Les sujétions d’extrémités, </w:t>
            </w:r>
          </w:p>
          <w:p>
            <w:pPr>
              <w:pStyle w:val="Normal"/>
              <w:widowControl w:val="false"/>
              <w:numPr>
                <w:ilvl w:val="0"/>
                <w:numId w:val="5"/>
              </w:numPr>
              <w:spacing w:before="80" w:after="80"/>
              <w:contextualSpacing/>
              <w:rPr/>
            </w:pPr>
            <w:r>
              <w:rPr/>
              <w:t xml:space="preserve">Les sujétions relatives à la protection de l’environnement </w:t>
            </w:r>
          </w:p>
          <w:p>
            <w:pPr>
              <w:pStyle w:val="Normal"/>
              <w:widowControl w:val="false"/>
              <w:rPr/>
            </w:pPr>
            <w:r>
              <w:rPr/>
            </w:r>
          </w:p>
          <w:p>
            <w:pPr>
              <w:pStyle w:val="Normal"/>
              <w:widowControl w:val="false"/>
              <w:spacing w:before="80" w:after="80"/>
              <w:rPr/>
            </w:pPr>
            <w:r>
              <w:rPr/>
              <w:t xml:space="preserve">Ce prix s’applique au béton des reins et de la voûte, réalisés en béton projeté. </w:t>
            </w:r>
          </w:p>
        </w:tc>
        <w:tc>
          <w:tcPr>
            <w:tcW w:w="1710" w:type="dxa"/>
            <w:tcBorders>
              <w:left w:val="single" w:sz="4"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left w:val="single" w:sz="6" w:space="0" w:color="000000"/>
              <w:bottom w:val="single" w:sz="4" w:space="0" w:color="000000"/>
              <w:right w:val="single" w:sz="4"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4" w:space="0" w:color="000000"/>
              <w:bottom w:val="single" w:sz="4" w:space="0" w:color="000000"/>
              <w:right w:val="single" w:sz="4" w:space="0" w:color="000000"/>
            </w:tcBorders>
          </w:tcPr>
          <w:p>
            <w:pPr>
              <w:pStyle w:val="StyleIntitulprix9ptGauche015cmDroite015cm"/>
              <w:widowControl w:val="false"/>
              <w:spacing w:before="60" w:after="60"/>
              <w:rPr/>
            </w:pPr>
            <w:r>
              <w:rPr/>
              <w:t>Le mètre carré</w:t>
            </w:r>
          </w:p>
          <w:p>
            <w:pPr>
              <w:pStyle w:val="StyleIntitulprix9ptGauche015cmDroite015cm"/>
              <w:widowControl w:val="false"/>
              <w:spacing w:before="60" w:after="60"/>
              <w:rPr/>
            </w:pPr>
            <w:r>
              <w:rPr/>
            </w:r>
          </w:p>
        </w:tc>
        <w:tc>
          <w:tcPr>
            <w:tcW w:w="1710" w:type="dxa"/>
            <w:tcBorders>
              <w:left w:val="single" w:sz="4" w:space="0" w:color="000000"/>
              <w:bottom w:val="single" w:sz="4"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t>€</w:t>
            </w:r>
          </w:p>
        </w:tc>
      </w:tr>
      <w:tr>
        <w:trPr>
          <w:trHeight w:val="224" w:hRule="atLeast"/>
        </w:trPr>
        <w:tc>
          <w:tcPr>
            <w:tcW w:w="1134" w:type="dxa"/>
            <w:tcBorders>
              <w:top w:val="single" w:sz="4" w:space="0" w:color="000000"/>
              <w:left w:val="single" w:sz="6" w:space="0" w:color="000000"/>
              <w:right w:val="single" w:sz="6" w:space="0" w:color="000000"/>
            </w:tcBorders>
          </w:tcPr>
          <w:p>
            <w:pPr>
              <w:pStyle w:val="Titre1"/>
              <w:widowControl w:val="false"/>
              <w:spacing w:before="60" w:after="60"/>
              <w:rPr/>
            </w:pPr>
            <w:r>
              <w:rPr/>
              <w:t>1300</w:t>
            </w:r>
          </w:p>
        </w:tc>
        <w:tc>
          <w:tcPr>
            <w:tcW w:w="7221" w:type="dxa"/>
            <w:tcBorders>
              <w:top w:val="single" w:sz="4" w:space="0" w:color="000000"/>
              <w:left w:val="single" w:sz="6" w:space="0" w:color="000000"/>
              <w:right w:val="single" w:sz="6" w:space="0" w:color="000000"/>
            </w:tcBorders>
          </w:tcPr>
          <w:p>
            <w:pPr>
              <w:pStyle w:val="Titre1"/>
              <w:widowControl w:val="false"/>
              <w:spacing w:before="60" w:after="60"/>
              <w:rPr>
                <w:rFonts w:cs="Arial"/>
                <w:u w:val="single"/>
              </w:rPr>
            </w:pPr>
            <w:r>
              <w:rPr/>
              <w:t>Aménagements</w:t>
            </w:r>
          </w:p>
        </w:tc>
        <w:tc>
          <w:tcPr>
            <w:tcW w:w="1710" w:type="dxa"/>
            <w:tcBorders>
              <w:top w:val="single" w:sz="4"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sz w:val="18"/>
                <w:szCs w:val="18"/>
                <w:highlight w:val="yellow"/>
              </w:rPr>
            </w:pPr>
            <w:r>
              <w:rPr>
                <w:rFonts w:cs="Arial"/>
                <w:b/>
                <w:sz w:val="18"/>
                <w:szCs w:val="18"/>
                <w:highlight w:val="yellow"/>
              </w:rPr>
            </w:r>
          </w:p>
        </w:tc>
      </w:tr>
      <w:tr>
        <w:trPr>
          <w:trHeight w:val="224" w:hRule="atLeast"/>
        </w:trPr>
        <w:tc>
          <w:tcPr>
            <w:tcW w:w="1134" w:type="dxa"/>
            <w:tcBorders>
              <w:top w:val="single" w:sz="4" w:space="0" w:color="000000"/>
              <w:left w:val="single" w:sz="6" w:space="0" w:color="000000"/>
              <w:right w:val="single" w:sz="6" w:space="0" w:color="000000"/>
            </w:tcBorders>
          </w:tcPr>
          <w:p>
            <w:pPr>
              <w:pStyle w:val="Nprix"/>
              <w:widowControl w:val="false"/>
              <w:spacing w:before="80" w:after="80"/>
              <w:ind w:left="426" w:hanging="0"/>
              <w:jc w:val="both"/>
              <w:rPr>
                <w:rFonts w:cs="Arial"/>
              </w:rPr>
            </w:pPr>
            <w:r>
              <w:rPr>
                <w:rFonts w:cs="Arial"/>
              </w:rPr>
              <w:t>1310</w:t>
            </w:r>
          </w:p>
        </w:tc>
        <w:tc>
          <w:tcPr>
            <w:tcW w:w="7221" w:type="dxa"/>
            <w:tcBorders>
              <w:top w:val="single" w:sz="4" w:space="0" w:color="000000"/>
              <w:left w:val="single" w:sz="6" w:space="0" w:color="000000"/>
              <w:right w:val="single" w:sz="6" w:space="0" w:color="000000"/>
            </w:tcBorders>
          </w:tcPr>
          <w:p>
            <w:pPr>
              <w:pStyle w:val="StyleIntitulprix9ptGauche015cmDroite015cm"/>
              <w:widowControl w:val="false"/>
              <w:spacing w:before="60" w:after="60"/>
              <w:rPr/>
            </w:pPr>
            <w:r>
              <w:rPr/>
              <w:t>FOURNITURE ET POSE DE LA GNT POUR COUCHE DE ROULEMENT</w:t>
            </w:r>
          </w:p>
          <w:p>
            <w:pPr>
              <w:pStyle w:val="Normal"/>
              <w:widowControl w:val="false"/>
              <w:rPr/>
            </w:pPr>
            <w:r>
              <w:rPr/>
              <w:t>Ce prix rémunère au mètre cube la fourniture et la mise en œuvre de matériaux d’apport ou repris sur stock dans l’ouvrage et aux abords.</w:t>
            </w:r>
          </w:p>
          <w:p>
            <w:pPr>
              <w:pStyle w:val="Normal"/>
              <w:widowControl w:val="false"/>
              <w:rPr/>
            </w:pPr>
            <w:r>
              <w:rPr/>
              <w:t>Il comprend :</w:t>
            </w:r>
          </w:p>
          <w:p>
            <w:pPr>
              <w:pStyle w:val="ListParagraph"/>
              <w:widowControl w:val="false"/>
              <w:numPr>
                <w:ilvl w:val="0"/>
                <w:numId w:val="8"/>
              </w:numPr>
              <w:rPr>
                <w:rFonts w:ascii="Arial" w:hAnsi="Arial" w:cs="Arial"/>
                <w:sz w:val="20"/>
                <w:szCs w:val="20"/>
              </w:rPr>
            </w:pPr>
            <w:r>
              <w:rPr>
                <w:rFonts w:cs="Arial" w:ascii="Arial" w:hAnsi="Arial"/>
                <w:sz w:val="20"/>
                <w:szCs w:val="20"/>
              </w:rPr>
              <w:t>La fourniture ou la reprise sur stock, le transport et le déchargement sur le chantier des matériaux ;</w:t>
            </w:r>
          </w:p>
          <w:p>
            <w:pPr>
              <w:pStyle w:val="ListParagraph"/>
              <w:widowControl w:val="false"/>
              <w:numPr>
                <w:ilvl w:val="0"/>
                <w:numId w:val="8"/>
              </w:numPr>
              <w:rPr>
                <w:rFonts w:ascii="Arial" w:hAnsi="Arial" w:cs="Arial"/>
                <w:sz w:val="20"/>
                <w:szCs w:val="20"/>
              </w:rPr>
            </w:pPr>
            <w:r>
              <w:rPr>
                <w:rFonts w:cs="Arial" w:ascii="Arial" w:hAnsi="Arial"/>
                <w:sz w:val="20"/>
                <w:szCs w:val="20"/>
              </w:rPr>
              <w:t>Le régalage et le compactage méthodiques des matériaux ;</w:t>
            </w:r>
          </w:p>
          <w:p>
            <w:pPr>
              <w:pStyle w:val="ListParagraph"/>
              <w:widowControl w:val="false"/>
              <w:numPr>
                <w:ilvl w:val="0"/>
                <w:numId w:val="8"/>
              </w:numPr>
              <w:rPr>
                <w:rFonts w:ascii="Arial" w:hAnsi="Arial" w:cs="Arial"/>
                <w:sz w:val="20"/>
                <w:szCs w:val="20"/>
              </w:rPr>
            </w:pPr>
            <w:r>
              <w:rPr>
                <w:rFonts w:cs="Arial" w:ascii="Arial" w:hAnsi="Arial"/>
                <w:sz w:val="20"/>
                <w:szCs w:val="20"/>
              </w:rPr>
              <w:t>La protection contre les eaux de toutes natures pendant la réalisation des remblais ;</w:t>
            </w:r>
          </w:p>
          <w:p>
            <w:pPr>
              <w:pStyle w:val="ListParagraph"/>
              <w:widowControl w:val="false"/>
              <w:numPr>
                <w:ilvl w:val="0"/>
                <w:numId w:val="8"/>
              </w:numPr>
              <w:rPr>
                <w:rFonts w:ascii="Arial" w:hAnsi="Arial" w:cs="Arial"/>
                <w:sz w:val="20"/>
                <w:szCs w:val="20"/>
              </w:rPr>
            </w:pPr>
            <w:r>
              <w:rPr>
                <w:rFonts w:cs="Arial" w:ascii="Arial" w:hAnsi="Arial"/>
                <w:sz w:val="20"/>
                <w:szCs w:val="20"/>
              </w:rPr>
              <w:t>Le réglage et le compactage du fond de forme ;</w:t>
            </w:r>
          </w:p>
          <w:p>
            <w:pPr>
              <w:pStyle w:val="ListParagraph"/>
              <w:widowControl w:val="false"/>
              <w:numPr>
                <w:ilvl w:val="0"/>
                <w:numId w:val="8"/>
              </w:numPr>
              <w:rPr>
                <w:rFonts w:ascii="Arial" w:hAnsi="Arial" w:cs="Arial"/>
                <w:sz w:val="20"/>
                <w:szCs w:val="20"/>
              </w:rPr>
            </w:pPr>
            <w:r>
              <w:rPr>
                <w:rFonts w:cs="Arial" w:ascii="Arial" w:hAnsi="Arial"/>
                <w:sz w:val="20"/>
                <w:szCs w:val="20"/>
              </w:rPr>
              <w:t>Toutes les sujétions propres à l’exécution des travaux dans l'ouvrage, et notamment l'amenée et le repliement des matériels appropriés de compactage,</w:t>
            </w:r>
          </w:p>
          <w:p>
            <w:pPr>
              <w:pStyle w:val="ListParagraph"/>
              <w:widowControl w:val="false"/>
              <w:numPr>
                <w:ilvl w:val="0"/>
                <w:numId w:val="8"/>
              </w:numPr>
              <w:rPr>
                <w:rFonts w:cs="Arial"/>
              </w:rPr>
            </w:pPr>
            <w:r>
              <w:rPr>
                <w:rFonts w:cs="Arial"/>
              </w:rPr>
              <w:t>Toutes les sujétions d’exécution.</w:t>
            </w:r>
          </w:p>
          <w:p>
            <w:pPr>
              <w:pStyle w:val="Normal"/>
              <w:widowControl w:val="false"/>
              <w:rPr/>
            </w:pPr>
            <w:r>
              <w:rPr/>
              <w:t>L’entreprise fournira les documents topographiques nécessaires aux calculs des cubatures sous forme papier et sous forme informatique compatible avec le logiciel Autocad.</w:t>
            </w:r>
          </w:p>
          <w:p>
            <w:pPr>
              <w:pStyle w:val="Normal"/>
              <w:widowControl w:val="false"/>
              <w:spacing w:before="80" w:after="80"/>
              <w:rPr/>
            </w:pPr>
            <w:r>
              <w:rPr/>
            </w:r>
          </w:p>
        </w:tc>
        <w:tc>
          <w:tcPr>
            <w:tcW w:w="1710" w:type="dxa"/>
            <w:tcBorders>
              <w:top w:val="single" w:sz="4"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left w:val="single" w:sz="6" w:space="0" w:color="000000"/>
              <w:bottom w:val="single" w:sz="4" w:space="0" w:color="000000"/>
              <w:right w:val="single" w:sz="6"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6" w:space="0" w:color="000000"/>
              <w:bottom w:val="single" w:sz="4" w:space="0" w:color="000000"/>
              <w:right w:val="single" w:sz="6" w:space="0" w:color="000000"/>
            </w:tcBorders>
          </w:tcPr>
          <w:p>
            <w:pPr>
              <w:pStyle w:val="StyleIntitulprix9ptGauche015cmDroite015cm"/>
              <w:widowControl w:val="false"/>
              <w:spacing w:before="60" w:after="60"/>
              <w:rPr/>
            </w:pPr>
            <w:r>
              <w:rPr/>
              <w:t>le metre cube</w:t>
            </w:r>
          </w:p>
          <w:p>
            <w:pPr>
              <w:pStyle w:val="StyleIntitulprix9ptGauche015cmDroite015cm"/>
              <w:widowControl w:val="false"/>
              <w:spacing w:before="60" w:after="60"/>
              <w:rPr/>
            </w:pPr>
            <w:r>
              <w:rPr/>
            </w:r>
          </w:p>
        </w:tc>
        <w:tc>
          <w:tcPr>
            <w:tcW w:w="1710" w:type="dxa"/>
            <w:tcBorders>
              <w:left w:val="single" w:sz="6" w:space="0" w:color="000000"/>
              <w:bottom w:val="single" w:sz="4"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t>€</w:t>
            </w:r>
          </w:p>
        </w:tc>
      </w:tr>
      <w:tr>
        <w:trPr>
          <w:trHeight w:val="224" w:hRule="atLeast"/>
        </w:trPr>
        <w:tc>
          <w:tcPr>
            <w:tcW w:w="1134" w:type="dxa"/>
            <w:tcBorders>
              <w:top w:val="single" w:sz="4" w:space="0" w:color="000000"/>
              <w:left w:val="single" w:sz="6" w:space="0" w:color="000000"/>
              <w:right w:val="single" w:sz="6" w:space="0" w:color="000000"/>
            </w:tcBorders>
          </w:tcPr>
          <w:p>
            <w:pPr>
              <w:pStyle w:val="Nprix"/>
              <w:widowControl w:val="false"/>
              <w:spacing w:before="80" w:after="80"/>
              <w:ind w:left="426" w:hanging="0"/>
              <w:jc w:val="both"/>
              <w:rPr>
                <w:rFonts w:cs="Arial"/>
              </w:rPr>
            </w:pPr>
            <w:r>
              <w:rPr>
                <w:rFonts w:cs="Arial"/>
              </w:rPr>
              <w:t>1320</w:t>
            </w:r>
          </w:p>
        </w:tc>
        <w:tc>
          <w:tcPr>
            <w:tcW w:w="7221" w:type="dxa"/>
            <w:tcBorders>
              <w:top w:val="single" w:sz="4" w:space="0" w:color="000000"/>
              <w:left w:val="single" w:sz="6" w:space="0" w:color="000000"/>
              <w:right w:val="single" w:sz="6" w:space="0" w:color="000000"/>
            </w:tcBorders>
          </w:tcPr>
          <w:p>
            <w:pPr>
              <w:pStyle w:val="StyleIntitulprix9ptGauche015cmDroite015cm"/>
              <w:widowControl w:val="false"/>
              <w:spacing w:before="60" w:after="60"/>
              <w:rPr/>
            </w:pPr>
            <w:r>
              <w:rPr/>
              <w:t>fourniture et pose des GAINES ANNELEES DIAMetre 50 mm</w:t>
            </w:r>
          </w:p>
          <w:p>
            <w:pPr>
              <w:pStyle w:val="Normal"/>
              <w:widowControl w:val="false"/>
              <w:rPr/>
            </w:pPr>
            <w:r>
              <w:rPr/>
              <w:t>Ce prix rémunère au mètre linéaire la fourniture et la mise en œuvre des gaines annelées DN50 tels que définis au CCTP et sur les plans joints au CCTP.</w:t>
            </w:r>
          </w:p>
          <w:p>
            <w:pPr>
              <w:pStyle w:val="Normal"/>
              <w:widowControl w:val="false"/>
              <w:spacing w:before="80" w:after="80"/>
              <w:rPr/>
            </w:pPr>
            <w:r>
              <w:rPr/>
            </w:r>
          </w:p>
        </w:tc>
        <w:tc>
          <w:tcPr>
            <w:tcW w:w="1710" w:type="dxa"/>
            <w:tcBorders>
              <w:top w:val="single" w:sz="4"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left w:val="single" w:sz="6" w:space="0" w:color="000000"/>
              <w:bottom w:val="single" w:sz="4" w:space="0" w:color="000000"/>
              <w:right w:val="single" w:sz="6"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6" w:space="0" w:color="000000"/>
              <w:bottom w:val="single" w:sz="4" w:space="0" w:color="000000"/>
              <w:right w:val="single" w:sz="6" w:space="0" w:color="000000"/>
            </w:tcBorders>
          </w:tcPr>
          <w:p>
            <w:pPr>
              <w:pStyle w:val="StyleIntitulprix9ptGauche015cmDroite015cm"/>
              <w:widowControl w:val="false"/>
              <w:spacing w:before="60" w:after="60"/>
              <w:rPr/>
            </w:pPr>
            <w:r>
              <w:rPr/>
              <w:t>Le mètre lineaire</w:t>
            </w:r>
          </w:p>
          <w:p>
            <w:pPr>
              <w:pStyle w:val="StyleIntitulprix9ptGauche015cmDroite015cm"/>
              <w:widowControl w:val="false"/>
              <w:spacing w:before="60" w:after="60"/>
              <w:rPr/>
            </w:pPr>
            <w:r>
              <w:rPr/>
            </w:r>
          </w:p>
        </w:tc>
        <w:tc>
          <w:tcPr>
            <w:tcW w:w="1710" w:type="dxa"/>
            <w:tcBorders>
              <w:left w:val="single" w:sz="6" w:space="0" w:color="000000"/>
              <w:bottom w:val="single" w:sz="4"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t>€</w:t>
            </w:r>
          </w:p>
        </w:tc>
      </w:tr>
      <w:tr>
        <w:trPr>
          <w:trHeight w:val="224" w:hRule="atLeast"/>
          <w:cantSplit w:val="true"/>
        </w:trPr>
        <w:tc>
          <w:tcPr>
            <w:tcW w:w="1134" w:type="dxa"/>
            <w:tcBorders>
              <w:top w:val="single" w:sz="4" w:space="0" w:color="000000"/>
              <w:left w:val="single" w:sz="6" w:space="0" w:color="000000"/>
              <w:right w:val="single" w:sz="6" w:space="0" w:color="000000"/>
            </w:tcBorders>
          </w:tcPr>
          <w:p>
            <w:pPr>
              <w:pStyle w:val="Nprix"/>
              <w:widowControl w:val="false"/>
              <w:spacing w:before="80" w:after="80"/>
              <w:ind w:left="426" w:hanging="0"/>
              <w:jc w:val="both"/>
              <w:rPr>
                <w:rFonts w:cs="Arial"/>
              </w:rPr>
            </w:pPr>
            <w:r>
              <w:rPr>
                <w:rFonts w:cs="Arial"/>
              </w:rPr>
              <w:t>1330</w:t>
            </w:r>
          </w:p>
        </w:tc>
        <w:tc>
          <w:tcPr>
            <w:tcW w:w="7221" w:type="dxa"/>
            <w:tcBorders>
              <w:top w:val="single" w:sz="4" w:space="0" w:color="000000"/>
              <w:left w:val="single" w:sz="6" w:space="0" w:color="000000"/>
              <w:right w:val="single" w:sz="6" w:space="0" w:color="000000"/>
            </w:tcBorders>
          </w:tcPr>
          <w:p>
            <w:pPr>
              <w:pStyle w:val="Normal"/>
              <w:widowControl w:val="false"/>
              <w:spacing w:before="80" w:after="60"/>
              <w:ind w:left="85" w:right="85" w:hanging="0"/>
              <w:rPr>
                <w:b/>
                <w:b/>
                <w:bCs/>
                <w:caps/>
                <w:u w:val="single"/>
              </w:rPr>
            </w:pPr>
            <w:r>
              <w:rPr>
                <w:b/>
                <w:bCs/>
                <w:caps/>
                <w:u w:val="single"/>
              </w:rPr>
              <w:t>FOURNITURE ET POSE DES CHAMBRES DE TIRAGE</w:t>
            </w:r>
          </w:p>
          <w:p>
            <w:pPr>
              <w:pStyle w:val="Normal"/>
              <w:widowControl w:val="false"/>
              <w:rPr/>
            </w:pPr>
            <w:r>
              <w:rPr/>
              <w:t>Ce prix rémunère à l’unité la fourniture et la mise en œuvre de chambres de tirage type L1T tels que définis au CCTP et sur les plans joints au CCTP.</w:t>
            </w:r>
          </w:p>
          <w:p>
            <w:pPr>
              <w:pStyle w:val="Normal"/>
              <w:widowControl w:val="false"/>
              <w:spacing w:before="80" w:after="80"/>
              <w:rPr/>
            </w:pPr>
            <w:r>
              <w:rPr/>
            </w:r>
          </w:p>
        </w:tc>
        <w:tc>
          <w:tcPr>
            <w:tcW w:w="1710" w:type="dxa"/>
            <w:tcBorders>
              <w:top w:val="single" w:sz="4"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left w:val="single" w:sz="6" w:space="0" w:color="000000"/>
              <w:bottom w:val="single" w:sz="4" w:space="0" w:color="000000"/>
              <w:right w:val="single" w:sz="6"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6" w:space="0" w:color="000000"/>
              <w:bottom w:val="single" w:sz="4" w:space="0" w:color="000000"/>
              <w:right w:val="single" w:sz="6" w:space="0" w:color="000000"/>
            </w:tcBorders>
          </w:tcPr>
          <w:p>
            <w:pPr>
              <w:pStyle w:val="Normal"/>
              <w:widowControl w:val="false"/>
              <w:spacing w:before="80" w:after="60"/>
              <w:ind w:left="85" w:right="85" w:hanging="0"/>
              <w:rPr>
                <w:b/>
                <w:b/>
                <w:bCs/>
                <w:caps/>
                <w:u w:val="single"/>
              </w:rPr>
            </w:pPr>
            <w:r>
              <w:rPr>
                <w:b/>
                <w:bCs/>
                <w:caps/>
                <w:u w:val="single"/>
              </w:rPr>
              <w:t>l’UNITE</w:t>
            </w:r>
          </w:p>
          <w:p>
            <w:pPr>
              <w:pStyle w:val="Normal"/>
              <w:widowControl w:val="false"/>
              <w:spacing w:before="80" w:after="60"/>
              <w:ind w:left="85" w:right="85" w:hanging="0"/>
              <w:rPr>
                <w:b/>
                <w:b/>
                <w:bCs/>
                <w:caps/>
                <w:u w:val="single"/>
              </w:rPr>
            </w:pPr>
            <w:r>
              <w:rPr>
                <w:b/>
                <w:bCs/>
                <w:caps/>
                <w:u w:val="single"/>
              </w:rPr>
            </w:r>
          </w:p>
        </w:tc>
        <w:tc>
          <w:tcPr>
            <w:tcW w:w="1710" w:type="dxa"/>
            <w:tcBorders>
              <w:left w:val="single" w:sz="6" w:space="0" w:color="000000"/>
              <w:bottom w:val="single" w:sz="4"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t>€</w:t>
            </w:r>
          </w:p>
        </w:tc>
      </w:tr>
      <w:tr>
        <w:trPr>
          <w:trHeight w:val="224" w:hRule="atLeast"/>
        </w:trPr>
        <w:tc>
          <w:tcPr>
            <w:tcW w:w="1134" w:type="dxa"/>
            <w:tcBorders>
              <w:top w:val="single" w:sz="4" w:space="0" w:color="000000"/>
              <w:left w:val="single" w:sz="6" w:space="0" w:color="000000"/>
              <w:right w:val="single" w:sz="6" w:space="0" w:color="000000"/>
            </w:tcBorders>
          </w:tcPr>
          <w:p>
            <w:pPr>
              <w:pStyle w:val="Nprix"/>
              <w:widowControl w:val="false"/>
              <w:spacing w:before="80" w:after="80"/>
              <w:ind w:left="426" w:hanging="0"/>
              <w:jc w:val="both"/>
              <w:rPr>
                <w:rFonts w:cs="Arial"/>
              </w:rPr>
            </w:pPr>
            <w:r>
              <w:rPr>
                <w:rFonts w:cs="Arial"/>
              </w:rPr>
              <w:t>1340</w:t>
            </w:r>
          </w:p>
        </w:tc>
        <w:tc>
          <w:tcPr>
            <w:tcW w:w="7221" w:type="dxa"/>
            <w:tcBorders>
              <w:top w:val="single" w:sz="4" w:space="0" w:color="000000"/>
              <w:left w:val="single" w:sz="6" w:space="0" w:color="000000"/>
              <w:right w:val="single" w:sz="6" w:space="0" w:color="000000"/>
            </w:tcBorders>
          </w:tcPr>
          <w:p>
            <w:pPr>
              <w:pStyle w:val="Normal"/>
              <w:widowControl w:val="false"/>
              <w:spacing w:before="80" w:after="60"/>
              <w:ind w:left="85" w:right="85" w:hanging="0"/>
              <w:rPr>
                <w:b/>
                <w:b/>
                <w:bCs/>
                <w:caps/>
                <w:u w:val="single"/>
              </w:rPr>
            </w:pPr>
            <w:r>
              <w:rPr>
                <w:b/>
                <w:bCs/>
                <w:caps/>
                <w:u w:val="single"/>
              </w:rPr>
              <w:t>NEUTRALISATION DE LA VOIES SUR l’A20 côté EST</w:t>
            </w:r>
          </w:p>
          <w:p>
            <w:pPr>
              <w:pStyle w:val="CAPTstandard"/>
              <w:widowControl w:val="false"/>
              <w:rPr>
                <w:rFonts w:ascii="Arial" w:hAnsi="Arial" w:eastAsia="Times New Roman" w:cs="Times New Roman"/>
                <w:sz w:val="20"/>
                <w:szCs w:val="20"/>
              </w:rPr>
            </w:pPr>
            <w:r>
              <w:rPr>
                <w:rFonts w:eastAsia="Times New Roman" w:cs="Times New Roman" w:ascii="Arial" w:hAnsi="Arial"/>
                <w:sz w:val="20"/>
                <w:szCs w:val="20"/>
              </w:rPr>
              <w:t xml:space="preserve">Ce prix rémunère, au forfait, la fourniture et la pose des SMV </w:t>
            </w:r>
            <w:ins w:id="36" w:author="Auteur inconnu" w:date="2026-02-09T15:40:30Z">
              <w:r>
                <w:rPr>
                  <w:rFonts w:eastAsia="Times New Roman" w:cs="Times New Roman" w:ascii="Arial" w:hAnsi="Arial"/>
                  <w:sz w:val="20"/>
                  <w:szCs w:val="20"/>
                </w:rPr>
                <w:t xml:space="preserve">béton ou métalliques </w:t>
              </w:r>
            </w:ins>
            <w:r>
              <w:rPr>
                <w:rFonts w:eastAsia="Times New Roman" w:cs="Times New Roman" w:ascii="Arial" w:hAnsi="Arial"/>
                <w:sz w:val="20"/>
                <w:szCs w:val="20"/>
              </w:rPr>
              <w:t>et ATC pour permettre le bétonnage en tête de buse derrière la glissière côté Est.</w:t>
            </w:r>
          </w:p>
          <w:p>
            <w:pPr>
              <w:pStyle w:val="CAPTstandard"/>
              <w:widowControl w:val="false"/>
              <w:rPr>
                <w:rFonts w:ascii="Arial" w:hAnsi="Arial" w:eastAsia="Times New Roman" w:cs="Times New Roman"/>
                <w:sz w:val="20"/>
                <w:szCs w:val="20"/>
              </w:rPr>
            </w:pPr>
            <w:r>
              <w:rPr>
                <w:rFonts w:eastAsia="Times New Roman" w:cs="Times New Roman" w:ascii="Arial" w:hAnsi="Arial"/>
                <w:sz w:val="20"/>
                <w:szCs w:val="20"/>
              </w:rPr>
            </w:r>
          </w:p>
          <w:p>
            <w:pPr>
              <w:pStyle w:val="CAPTstandard"/>
              <w:widowControl w:val="false"/>
              <w:rPr>
                <w:rFonts w:ascii="Arial" w:hAnsi="Arial" w:eastAsia="Times New Roman" w:cs="Times New Roman"/>
                <w:sz w:val="20"/>
                <w:szCs w:val="20"/>
              </w:rPr>
            </w:pPr>
            <w:r>
              <w:rPr>
                <w:rFonts w:eastAsia="Times New Roman" w:cs="Times New Roman" w:ascii="Arial" w:hAnsi="Arial"/>
                <w:sz w:val="20"/>
                <w:szCs w:val="20"/>
              </w:rPr>
              <w:t>Il comprend notamment :</w:t>
            </w:r>
          </w:p>
          <w:p>
            <w:pPr>
              <w:pStyle w:val="CAPTstandard"/>
              <w:widowControl w:val="false"/>
              <w:rPr>
                <w:rFonts w:ascii="Arial" w:hAnsi="Arial" w:eastAsia="Times New Roman"/>
                <w:sz w:val="20"/>
                <w:szCs w:val="20"/>
              </w:rPr>
            </w:pPr>
            <w:r>
              <w:rPr>
                <w:rFonts w:eastAsia="Times New Roman" w:ascii="Arial" w:hAnsi="Arial"/>
                <w:sz w:val="20"/>
                <w:szCs w:val="20"/>
              </w:rPr>
              <w:t>Les sujétions liées à la gestion du trafic routier et au maintien de la circulation sur les voies concernées ;</w:t>
            </w:r>
          </w:p>
          <w:p>
            <w:pPr>
              <w:pStyle w:val="CAPTstandard"/>
              <w:widowControl w:val="false"/>
              <w:rPr>
                <w:rFonts w:ascii="Arial" w:hAnsi="Arial" w:eastAsia="Times New Roman"/>
                <w:sz w:val="20"/>
                <w:szCs w:val="20"/>
              </w:rPr>
            </w:pPr>
            <w:r>
              <w:rPr>
                <w:rFonts w:eastAsia="Times New Roman" w:ascii="Arial" w:hAnsi="Arial"/>
                <w:sz w:val="20"/>
                <w:szCs w:val="20"/>
              </w:rPr>
              <w:t>Toutes les sujétions liées aux matériels de manutention pour la mise en place des SMV et des ATC ;</w:t>
            </w:r>
          </w:p>
          <w:p>
            <w:pPr>
              <w:pStyle w:val="CAPTstandard"/>
              <w:widowControl w:val="false"/>
              <w:rPr>
                <w:rFonts w:ascii="Arial" w:hAnsi="Arial" w:eastAsia="Times New Roman"/>
                <w:sz w:val="20"/>
                <w:szCs w:val="20"/>
              </w:rPr>
            </w:pPr>
            <w:r>
              <w:rPr>
                <w:rFonts w:eastAsia="Times New Roman" w:ascii="Arial" w:hAnsi="Arial"/>
                <w:sz w:val="20"/>
                <w:szCs w:val="20"/>
              </w:rPr>
              <w:t>L’utilisation de moyens et matériels adaptés permettant le respect des cadences imposées ;</w:t>
            </w:r>
          </w:p>
          <w:p>
            <w:pPr>
              <w:pStyle w:val="CAPTstandard"/>
              <w:widowControl w:val="false"/>
              <w:rPr>
                <w:rFonts w:ascii="Arial" w:hAnsi="Arial" w:eastAsia="Times New Roman"/>
                <w:sz w:val="20"/>
                <w:szCs w:val="20"/>
              </w:rPr>
            </w:pPr>
            <w:r>
              <w:rPr>
                <w:rFonts w:eastAsia="Times New Roman" w:ascii="Arial" w:hAnsi="Arial"/>
                <w:sz w:val="20"/>
                <w:szCs w:val="20"/>
              </w:rPr>
              <w:t>Le prémarquage,</w:t>
            </w:r>
          </w:p>
          <w:p>
            <w:pPr>
              <w:pStyle w:val="CAPTstandard"/>
              <w:widowControl w:val="false"/>
              <w:rPr>
                <w:rFonts w:ascii="Arial" w:hAnsi="Arial" w:eastAsia="Times New Roman"/>
                <w:sz w:val="20"/>
                <w:szCs w:val="20"/>
              </w:rPr>
            </w:pPr>
            <w:r>
              <w:rPr>
                <w:rFonts w:eastAsia="Times New Roman" w:ascii="Arial" w:hAnsi="Arial"/>
                <w:sz w:val="20"/>
                <w:szCs w:val="20"/>
              </w:rPr>
              <w:t>La fourniture et la pose</w:t>
            </w:r>
            <w:ins w:id="37" w:author="Auteur inconnu" w:date="2026-02-09T15:40:52Z">
              <w:r>
                <w:rPr>
                  <w:rFonts w:eastAsia="Times New Roman" w:ascii="Arial" w:hAnsi="Arial"/>
                  <w:sz w:val="20"/>
                  <w:szCs w:val="20"/>
                </w:rPr>
                <w:t xml:space="preserve"> et la location journalière</w:t>
              </w:r>
            </w:ins>
            <w:r>
              <w:rPr>
                <w:rFonts w:eastAsia="Times New Roman" w:ascii="Arial" w:hAnsi="Arial"/>
                <w:sz w:val="20"/>
                <w:szCs w:val="20"/>
              </w:rPr>
              <w:t xml:space="preserve"> des SMV et ATC,</w:t>
            </w:r>
          </w:p>
          <w:p>
            <w:pPr>
              <w:pStyle w:val="CAPTstandard"/>
              <w:widowControl w:val="false"/>
              <w:rPr>
                <w:rFonts w:ascii="Arial" w:hAnsi="Arial" w:eastAsia="Times New Roman"/>
                <w:sz w:val="20"/>
                <w:szCs w:val="20"/>
              </w:rPr>
            </w:pPr>
            <w:r>
              <w:rPr>
                <w:rFonts w:eastAsia="Times New Roman" w:ascii="Arial" w:hAnsi="Arial"/>
                <w:sz w:val="20"/>
                <w:szCs w:val="20"/>
              </w:rPr>
              <w:t>Le repli des SMV et ATC après travaux,</w:t>
            </w:r>
          </w:p>
          <w:p>
            <w:pPr>
              <w:pStyle w:val="CAPTstandard"/>
              <w:widowControl w:val="false"/>
              <w:rPr>
                <w:rFonts w:ascii="Arial" w:hAnsi="Arial" w:eastAsia="Times New Roman"/>
                <w:sz w:val="20"/>
                <w:szCs w:val="20"/>
              </w:rPr>
            </w:pPr>
            <w:r>
              <w:rPr>
                <w:rFonts w:eastAsia="Times New Roman" w:ascii="Arial" w:hAnsi="Arial"/>
                <w:sz w:val="20"/>
                <w:szCs w:val="20"/>
              </w:rPr>
              <w:t>Le nettoyage de la chaussée avec balayeuse aspiratrice à la fin de l’opération de mise en place des SMV et ATC ;</w:t>
            </w:r>
          </w:p>
          <w:p>
            <w:pPr>
              <w:pStyle w:val="ListParagraph"/>
              <w:keepNext w:val="true"/>
              <w:widowControl w:val="false"/>
              <w:numPr>
                <w:ilvl w:val="0"/>
                <w:numId w:val="9"/>
              </w:numPr>
              <w:suppressAutoHyphens w:val="true"/>
              <w:spacing w:lineRule="atLeast" w:line="100"/>
              <w:jc w:val="both"/>
              <w:rPr>
                <w:rFonts w:ascii="Arial" w:hAnsi="Arial" w:eastAsia="Times New Roman"/>
                <w:sz w:val="20"/>
                <w:szCs w:val="20"/>
                <w:lang w:eastAsia="fr-FR"/>
              </w:rPr>
            </w:pPr>
            <w:r>
              <w:rPr>
                <w:rFonts w:eastAsia="Times New Roman" w:ascii="Arial" w:hAnsi="Arial"/>
                <w:sz w:val="20"/>
                <w:szCs w:val="20"/>
                <w:lang w:eastAsia="fr-FR"/>
              </w:rPr>
              <w:t>Les éventuelles mises en stock et reprise sur stock,</w:t>
            </w:r>
          </w:p>
          <w:p>
            <w:pPr>
              <w:pStyle w:val="ListParagraph"/>
              <w:keepNext w:val="true"/>
              <w:widowControl w:val="false"/>
              <w:numPr>
                <w:ilvl w:val="0"/>
                <w:numId w:val="9"/>
              </w:numPr>
              <w:suppressAutoHyphens w:val="true"/>
              <w:spacing w:lineRule="atLeast" w:line="100"/>
              <w:jc w:val="both"/>
              <w:rPr>
                <w:rFonts w:ascii="Arial" w:hAnsi="Arial" w:eastAsia="Times New Roman"/>
                <w:sz w:val="20"/>
                <w:szCs w:val="20"/>
                <w:lang w:eastAsia="fr-FR"/>
              </w:rPr>
            </w:pPr>
            <w:r>
              <w:rPr>
                <w:rFonts w:eastAsia="Times New Roman" w:ascii="Arial" w:hAnsi="Arial"/>
                <w:sz w:val="20"/>
                <w:szCs w:val="20"/>
                <w:lang w:eastAsia="fr-FR"/>
              </w:rPr>
              <w:t>La fourniture, la mise en œuvre, les déplacements, l’entretien et le repli de la signalisation provisoire nécessaire à la réalisation des travaux précités.</w:t>
            </w:r>
          </w:p>
          <w:p>
            <w:pPr>
              <w:pStyle w:val="ListParagraph"/>
              <w:keepNext w:val="true"/>
              <w:widowControl w:val="false"/>
              <w:suppressAutoHyphens w:val="true"/>
              <w:spacing w:lineRule="atLeast" w:line="100"/>
              <w:jc w:val="both"/>
              <w:rPr>
                <w:rFonts w:ascii="Arial" w:hAnsi="Arial" w:eastAsia="Times New Roman"/>
                <w:sz w:val="20"/>
                <w:szCs w:val="20"/>
                <w:lang w:eastAsia="fr-FR"/>
              </w:rPr>
            </w:pPr>
            <w:r>
              <w:rPr>
                <w:rFonts w:eastAsia="Times New Roman" w:ascii="Arial" w:hAnsi="Arial"/>
                <w:sz w:val="20"/>
                <w:szCs w:val="20"/>
                <w:lang w:eastAsia="fr-FR"/>
              </w:rPr>
            </w:r>
          </w:p>
          <w:p>
            <w:pPr>
              <w:pStyle w:val="CAPTstandard"/>
              <w:widowControl w:val="false"/>
              <w:spacing w:before="113" w:after="113"/>
              <w:rPr>
                <w:b/>
                <w:b/>
                <w:bCs/>
              </w:rPr>
            </w:pPr>
            <w:r>
              <w:rPr>
                <w:rFonts w:eastAsia="Times New Roman" w:cs="Times New Roman" w:ascii="Arial" w:hAnsi="Arial"/>
                <w:b/>
                <w:bCs/>
                <w:sz w:val="20"/>
                <w:szCs w:val="20"/>
              </w:rPr>
              <w:t>Ce prix comprend également toutes sujétions liées aux travaux de nuit et/ou en poste.</w:t>
            </w:r>
          </w:p>
        </w:tc>
        <w:tc>
          <w:tcPr>
            <w:tcW w:w="1710" w:type="dxa"/>
            <w:tcBorders>
              <w:top w:val="single" w:sz="4" w:space="0" w:color="000000"/>
              <w:left w:val="single" w:sz="6"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r>
          </w:p>
        </w:tc>
      </w:tr>
      <w:tr>
        <w:trPr>
          <w:trHeight w:val="141" w:hRule="atLeast"/>
        </w:trPr>
        <w:tc>
          <w:tcPr>
            <w:tcW w:w="1134" w:type="dxa"/>
            <w:tcBorders>
              <w:left w:val="single" w:sz="6" w:space="0" w:color="000000"/>
              <w:bottom w:val="single" w:sz="4" w:space="0" w:color="000000"/>
              <w:right w:val="single" w:sz="6"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6" w:space="0" w:color="000000"/>
              <w:bottom w:val="single" w:sz="4" w:space="0" w:color="000000"/>
              <w:right w:val="single" w:sz="6" w:space="0" w:color="000000"/>
            </w:tcBorders>
          </w:tcPr>
          <w:p>
            <w:pPr>
              <w:pStyle w:val="Normal"/>
              <w:widowControl w:val="false"/>
              <w:spacing w:before="60" w:after="60"/>
              <w:ind w:left="85" w:right="85" w:hanging="0"/>
              <w:rPr>
                <w:b/>
                <w:b/>
                <w:bCs/>
                <w:caps/>
                <w:u w:val="single"/>
              </w:rPr>
            </w:pPr>
            <w:r>
              <w:rPr>
                <w:b/>
                <w:bCs/>
                <w:caps/>
                <w:u w:val="single"/>
              </w:rPr>
              <w:t>le forfait</w:t>
            </w:r>
          </w:p>
        </w:tc>
        <w:tc>
          <w:tcPr>
            <w:tcW w:w="1710" w:type="dxa"/>
            <w:tcBorders>
              <w:left w:val="single" w:sz="6" w:space="0" w:color="000000"/>
              <w:bottom w:val="single" w:sz="4" w:space="0" w:color="000000"/>
              <w:right w:val="single" w:sz="6" w:space="0" w:color="000000"/>
            </w:tcBorders>
          </w:tcPr>
          <w:p>
            <w:pPr>
              <w:pStyle w:val="Normal"/>
              <w:widowControl w:val="false"/>
              <w:spacing w:before="80" w:after="80"/>
              <w:ind w:left="86" w:right="84" w:hanging="0"/>
              <w:jc w:val="right"/>
              <w:rPr>
                <w:rFonts w:cs="Arial"/>
                <w:b/>
                <w:b/>
              </w:rPr>
            </w:pPr>
            <w:r>
              <w:rPr>
                <w:rFonts w:cs="Arial"/>
                <w:b/>
              </w:rPr>
              <w:t>€</w:t>
            </w:r>
          </w:p>
        </w:tc>
      </w:tr>
      <w:tr>
        <w:trPr>
          <w:trHeight w:val="224" w:hRule="atLeast"/>
        </w:trPr>
        <w:tc>
          <w:tcPr>
            <w:tcW w:w="1134" w:type="dxa"/>
            <w:tcBorders>
              <w:top w:val="single" w:sz="4" w:space="0" w:color="000000"/>
              <w:left w:val="single" w:sz="4" w:space="0" w:color="000000"/>
              <w:right w:val="single" w:sz="4" w:space="0" w:color="000000"/>
            </w:tcBorders>
          </w:tcPr>
          <w:p>
            <w:pPr>
              <w:pStyle w:val="Nprix"/>
              <w:widowControl w:val="false"/>
              <w:spacing w:before="80" w:after="80"/>
              <w:ind w:left="426" w:hanging="0"/>
              <w:jc w:val="both"/>
              <w:rPr>
                <w:rFonts w:cs="Arial"/>
              </w:rPr>
            </w:pPr>
            <w:r>
              <w:rPr>
                <w:rFonts w:cs="Arial"/>
              </w:rPr>
              <w:t>1350</w:t>
            </w:r>
          </w:p>
        </w:tc>
        <w:tc>
          <w:tcPr>
            <w:tcW w:w="7221" w:type="dxa"/>
            <w:tcBorders>
              <w:top w:val="single" w:sz="4" w:space="0" w:color="000000"/>
              <w:left w:val="single" w:sz="4" w:space="0" w:color="000000"/>
              <w:right w:val="single" w:sz="4" w:space="0" w:color="000000"/>
            </w:tcBorders>
          </w:tcPr>
          <w:p>
            <w:pPr>
              <w:pStyle w:val="Normal"/>
              <w:widowControl w:val="false"/>
              <w:spacing w:before="80" w:after="60"/>
              <w:ind w:left="85" w:right="85" w:hanging="0"/>
              <w:rPr>
                <w:b/>
                <w:b/>
                <w:bCs/>
                <w:caps/>
                <w:u w:val="single"/>
              </w:rPr>
            </w:pPr>
            <w:r>
              <w:rPr>
                <w:b/>
                <w:bCs/>
                <w:caps/>
                <w:u w:val="single"/>
              </w:rPr>
              <w:t>DEPOSE DU GRILLAGE AU DROIT DES TETES DE BUSE</w:t>
            </w:r>
          </w:p>
          <w:p>
            <w:pPr>
              <w:pStyle w:val="Normal"/>
              <w:widowControl w:val="false"/>
              <w:rPr/>
            </w:pPr>
            <w:r>
              <w:rPr/>
              <w:t>Ce prix rémunère, au mètre linéaire de grillage, la dépose du grillage au droit des tête de buse.</w:t>
            </w:r>
          </w:p>
          <w:p>
            <w:pPr>
              <w:pStyle w:val="Normal"/>
              <w:widowControl w:val="false"/>
              <w:rPr/>
            </w:pPr>
            <w:r>
              <w:rPr/>
              <w:t>Il comprend notamment :</w:t>
            </w:r>
          </w:p>
          <w:p>
            <w:pPr>
              <w:pStyle w:val="Normal"/>
              <w:widowControl w:val="false"/>
              <w:numPr>
                <w:ilvl w:val="0"/>
                <w:numId w:val="5"/>
              </w:numPr>
              <w:spacing w:before="80" w:after="80"/>
              <w:contextualSpacing/>
              <w:rPr/>
            </w:pPr>
            <w:r>
              <w:rPr/>
              <w:t>La reconnaissance des linéaires concernés,</w:t>
            </w:r>
          </w:p>
          <w:p>
            <w:pPr>
              <w:pStyle w:val="Normal"/>
              <w:widowControl w:val="false"/>
              <w:numPr>
                <w:ilvl w:val="0"/>
                <w:numId w:val="5"/>
              </w:numPr>
              <w:spacing w:before="80" w:after="80"/>
              <w:contextualSpacing/>
              <w:rPr/>
            </w:pPr>
            <w:r>
              <w:rPr/>
              <w:t>La dépose du grillage (accessoires, etc.),</w:t>
            </w:r>
          </w:p>
          <w:p>
            <w:pPr>
              <w:pStyle w:val="Normal"/>
              <w:widowControl w:val="false"/>
              <w:numPr>
                <w:ilvl w:val="0"/>
                <w:numId w:val="5"/>
              </w:numPr>
              <w:spacing w:before="80" w:after="80"/>
              <w:contextualSpacing/>
              <w:rPr/>
            </w:pPr>
            <w:r>
              <w:rPr/>
              <w:t>La dépose des poteaux nécessitant un remplacement</w:t>
            </w:r>
          </w:p>
          <w:p>
            <w:pPr>
              <w:pStyle w:val="Normal"/>
              <w:widowControl w:val="false"/>
              <w:numPr>
                <w:ilvl w:val="0"/>
                <w:numId w:val="5"/>
              </w:numPr>
              <w:spacing w:before="80" w:after="80"/>
              <w:contextualSpacing/>
              <w:rPr/>
            </w:pPr>
            <w:r>
              <w:rPr/>
              <w:t>La démolition des massifs de fondations des poteaux à déposer,</w:t>
            </w:r>
          </w:p>
          <w:p>
            <w:pPr>
              <w:pStyle w:val="Normal"/>
              <w:widowControl w:val="false"/>
              <w:numPr>
                <w:ilvl w:val="0"/>
                <w:numId w:val="5"/>
              </w:numPr>
              <w:spacing w:before="80" w:after="80"/>
              <w:contextualSpacing/>
              <w:rPr/>
            </w:pPr>
            <w:r>
              <w:rPr/>
              <w:t>La dépose de tout équipement présent sur le linéaire concerné,</w:t>
            </w:r>
          </w:p>
          <w:p>
            <w:pPr>
              <w:pStyle w:val="Normal"/>
              <w:widowControl w:val="false"/>
              <w:numPr>
                <w:ilvl w:val="0"/>
                <w:numId w:val="5"/>
              </w:numPr>
              <w:spacing w:before="80" w:after="80"/>
              <w:contextualSpacing/>
              <w:rPr/>
            </w:pPr>
            <w:r>
              <w:rPr/>
              <w:t>Le chargement, le transport en décharge des matériaux issus des déposes et démolitions, droits de décharge compris,</w:t>
            </w:r>
          </w:p>
          <w:p>
            <w:pPr>
              <w:pStyle w:val="Normal"/>
              <w:widowControl w:val="false"/>
              <w:numPr>
                <w:ilvl w:val="0"/>
                <w:numId w:val="5"/>
              </w:numPr>
              <w:spacing w:before="80" w:after="80"/>
              <w:contextualSpacing/>
              <w:rPr/>
            </w:pPr>
            <w:r>
              <w:rPr/>
              <w:t>Le rebouchage des excavations, la reconstitution des sols et le compactage soigné,</w:t>
            </w:r>
          </w:p>
          <w:p>
            <w:pPr>
              <w:pStyle w:val="Normal"/>
              <w:widowControl w:val="false"/>
              <w:numPr>
                <w:ilvl w:val="0"/>
                <w:numId w:val="5"/>
              </w:numPr>
              <w:spacing w:before="80" w:after="80"/>
              <w:contextualSpacing/>
              <w:rPr/>
            </w:pPr>
            <w:r>
              <w:rPr/>
              <w:t>Le nettoyage des lieux après intervention,</w:t>
            </w:r>
          </w:p>
          <w:p>
            <w:pPr>
              <w:pStyle w:val="Normal"/>
              <w:widowControl w:val="false"/>
              <w:numPr>
                <w:ilvl w:val="0"/>
                <w:numId w:val="5"/>
              </w:numPr>
              <w:spacing w:before="80" w:after="80"/>
              <w:contextualSpacing/>
              <w:rPr/>
            </w:pPr>
            <w:r>
              <w:rPr/>
              <w:t>Les sujétions relatives à la protection de l’environnement,</w:t>
            </w:r>
          </w:p>
          <w:p>
            <w:pPr>
              <w:pStyle w:val="Normal"/>
              <w:widowControl w:val="false"/>
              <w:numPr>
                <w:ilvl w:val="0"/>
                <w:numId w:val="5"/>
              </w:numPr>
              <w:spacing w:before="80" w:after="80"/>
              <w:contextualSpacing/>
              <w:rPr/>
            </w:pPr>
            <w:r>
              <w:rPr/>
              <w:t>Toutes les sujétions de matériel, d’énergie et de main d’œuvre, quelles que soient les difficultés d’exécution.</w:t>
            </w:r>
          </w:p>
          <w:p>
            <w:pPr>
              <w:pStyle w:val="Normal"/>
              <w:widowControl w:val="false"/>
              <w:spacing w:before="80" w:after="80"/>
              <w:contextualSpacing/>
              <w:rPr/>
            </w:pPr>
            <w:r>
              <w:rPr/>
            </w:r>
          </w:p>
        </w:tc>
        <w:tc>
          <w:tcPr>
            <w:tcW w:w="1710" w:type="dxa"/>
            <w:tcBorders>
              <w:top w:val="single" w:sz="4" w:space="0" w:color="000000"/>
              <w:left w:val="single" w:sz="4" w:space="0" w:color="000000"/>
              <w:right w:val="single" w:sz="4"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left w:val="single" w:sz="4" w:space="0" w:color="000000"/>
              <w:bottom w:val="single" w:sz="4" w:space="0" w:color="000000"/>
              <w:right w:val="single" w:sz="4"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4" w:space="0" w:color="000000"/>
              <w:bottom w:val="single" w:sz="4" w:space="0" w:color="000000"/>
              <w:right w:val="single" w:sz="4" w:space="0" w:color="000000"/>
            </w:tcBorders>
          </w:tcPr>
          <w:p>
            <w:pPr>
              <w:pStyle w:val="Normal"/>
              <w:widowControl w:val="false"/>
              <w:spacing w:before="60" w:after="60"/>
              <w:ind w:left="85" w:right="85" w:hanging="0"/>
              <w:rPr>
                <w:b/>
                <w:b/>
                <w:bCs/>
                <w:caps/>
                <w:u w:val="single"/>
              </w:rPr>
            </w:pPr>
            <w:r>
              <w:rPr>
                <w:b/>
                <w:bCs/>
                <w:caps/>
                <w:u w:val="single"/>
              </w:rPr>
              <w:t>Le mètre LINEAIRE</w:t>
            </w:r>
          </w:p>
        </w:tc>
        <w:tc>
          <w:tcPr>
            <w:tcW w:w="1710" w:type="dxa"/>
            <w:tcBorders>
              <w:left w:val="single" w:sz="4" w:space="0" w:color="000000"/>
              <w:bottom w:val="single" w:sz="4" w:space="0" w:color="000000"/>
              <w:right w:val="single" w:sz="4" w:space="0" w:color="000000"/>
            </w:tcBorders>
          </w:tcPr>
          <w:p>
            <w:pPr>
              <w:pStyle w:val="Normal"/>
              <w:widowControl w:val="false"/>
              <w:spacing w:before="80" w:after="80"/>
              <w:ind w:left="86" w:right="84" w:hanging="0"/>
              <w:jc w:val="right"/>
              <w:rPr>
                <w:rFonts w:cs="Arial"/>
                <w:b/>
                <w:b/>
              </w:rPr>
            </w:pPr>
            <w:r>
              <w:rPr>
                <w:rFonts w:cs="Arial"/>
                <w:b/>
              </w:rPr>
              <w:t>€</w:t>
            </w:r>
          </w:p>
        </w:tc>
      </w:tr>
      <w:tr>
        <w:trPr>
          <w:trHeight w:val="224" w:hRule="atLeast"/>
          <w:cantSplit w:val="true"/>
        </w:trPr>
        <w:tc>
          <w:tcPr>
            <w:tcW w:w="1134" w:type="dxa"/>
            <w:tcBorders>
              <w:top w:val="single" w:sz="4" w:space="0" w:color="000000"/>
              <w:left w:val="single" w:sz="4" w:space="0" w:color="000000"/>
              <w:right w:val="single" w:sz="4" w:space="0" w:color="000000"/>
            </w:tcBorders>
          </w:tcPr>
          <w:p>
            <w:pPr>
              <w:pStyle w:val="Nprix"/>
              <w:widowControl w:val="false"/>
              <w:spacing w:before="80" w:after="80"/>
              <w:ind w:left="426" w:hanging="0"/>
              <w:jc w:val="both"/>
              <w:rPr>
                <w:rFonts w:cs="Arial"/>
              </w:rPr>
            </w:pPr>
            <w:r>
              <w:rPr>
                <w:rFonts w:cs="Arial"/>
              </w:rPr>
              <w:t>1360</w:t>
            </w:r>
          </w:p>
        </w:tc>
        <w:tc>
          <w:tcPr>
            <w:tcW w:w="7221" w:type="dxa"/>
            <w:tcBorders>
              <w:top w:val="single" w:sz="4" w:space="0" w:color="000000"/>
              <w:left w:val="single" w:sz="4" w:space="0" w:color="000000"/>
              <w:right w:val="single" w:sz="4" w:space="0" w:color="000000"/>
            </w:tcBorders>
          </w:tcPr>
          <w:p>
            <w:pPr>
              <w:pStyle w:val="Normal"/>
              <w:widowControl w:val="false"/>
              <w:spacing w:before="60" w:after="60"/>
              <w:ind w:left="85" w:right="85" w:hanging="0"/>
              <w:rPr>
                <w:b/>
                <w:b/>
                <w:bCs/>
                <w:caps/>
                <w:u w:val="single"/>
              </w:rPr>
            </w:pPr>
            <w:r>
              <w:rPr>
                <w:b/>
                <w:bCs/>
                <w:caps/>
                <w:u w:val="single"/>
              </w:rPr>
              <w:t>NETTOYAGE ET DECAPAGE DES TETES DE BUSE</w:t>
            </w:r>
          </w:p>
          <w:p>
            <w:pPr>
              <w:pStyle w:val="Normal"/>
              <w:widowControl w:val="false"/>
              <w:rPr/>
            </w:pPr>
            <w:r>
              <w:rPr/>
              <w:t>Ce prix rémunère, au mètre carré, le nettoyage et la dévégétalisation des têtes de l’ouvrage afin d’en éliminer toutes les souillures et salissures. Le mode de nettoyage sera soumis à l’agrément du maître d’œuvre.</w:t>
            </w:r>
          </w:p>
          <w:p>
            <w:pPr>
              <w:pStyle w:val="Normal"/>
              <w:widowControl w:val="false"/>
              <w:rPr/>
            </w:pPr>
            <w:r>
              <w:rPr/>
              <w:t>Il comprend notamment :</w:t>
            </w:r>
          </w:p>
          <w:p>
            <w:pPr>
              <w:pStyle w:val="Normal"/>
              <w:widowControl w:val="false"/>
              <w:numPr>
                <w:ilvl w:val="0"/>
                <w:numId w:val="5"/>
              </w:numPr>
              <w:spacing w:before="80" w:after="80"/>
              <w:contextualSpacing/>
              <w:rPr/>
            </w:pPr>
            <w:r>
              <w:rPr/>
              <w:t>La mise à disposition ou la fourniture, l'amenée et l'installation complète des matériels et matériaux nécessaires au nettoyage,</w:t>
            </w:r>
          </w:p>
          <w:p>
            <w:pPr>
              <w:pStyle w:val="Normal"/>
              <w:widowControl w:val="false"/>
              <w:numPr>
                <w:ilvl w:val="0"/>
                <w:numId w:val="5"/>
              </w:numPr>
              <w:spacing w:before="80" w:after="80"/>
              <w:contextualSpacing/>
              <w:rPr/>
            </w:pPr>
            <w:r>
              <w:rPr/>
              <w:t>Les moyens d’accès,</w:t>
            </w:r>
          </w:p>
          <w:p>
            <w:pPr>
              <w:pStyle w:val="Normal"/>
              <w:widowControl w:val="false"/>
              <w:numPr>
                <w:ilvl w:val="0"/>
                <w:numId w:val="5"/>
              </w:numPr>
              <w:spacing w:before="80" w:after="80"/>
              <w:contextualSpacing/>
              <w:rPr/>
            </w:pPr>
            <w:r>
              <w:rPr/>
              <w:t>L'épreuve de convenance du mode de nettoyage,</w:t>
            </w:r>
          </w:p>
          <w:p>
            <w:pPr>
              <w:pStyle w:val="Normal"/>
              <w:widowControl w:val="false"/>
              <w:numPr>
                <w:ilvl w:val="0"/>
                <w:numId w:val="5"/>
              </w:numPr>
              <w:spacing w:before="80" w:after="80"/>
              <w:contextualSpacing/>
              <w:rPr/>
            </w:pPr>
            <w:r>
              <w:rPr/>
              <w:t>L'enlèvement sur les parements de la végétation et de la mousse,</w:t>
            </w:r>
          </w:p>
          <w:p>
            <w:pPr>
              <w:pStyle w:val="Normal"/>
              <w:widowControl w:val="false"/>
              <w:numPr>
                <w:ilvl w:val="0"/>
                <w:numId w:val="5"/>
              </w:numPr>
              <w:spacing w:before="80" w:after="80"/>
              <w:contextualSpacing/>
              <w:rPr/>
            </w:pPr>
            <w:r>
              <w:rPr/>
              <w:t>Le nettoyage préalable à tous travaux,</w:t>
            </w:r>
          </w:p>
          <w:p>
            <w:pPr>
              <w:pStyle w:val="Normal"/>
              <w:widowControl w:val="false"/>
              <w:numPr>
                <w:ilvl w:val="0"/>
                <w:numId w:val="5"/>
              </w:numPr>
              <w:spacing w:before="80" w:after="80"/>
              <w:contextualSpacing/>
              <w:rPr/>
            </w:pPr>
            <w:r>
              <w:rPr/>
              <w:t>Le nettoyage après travaux pour éliminer les souillures du fait des travaux,</w:t>
            </w:r>
          </w:p>
          <w:p>
            <w:pPr>
              <w:pStyle w:val="Normal"/>
              <w:widowControl w:val="false"/>
              <w:numPr>
                <w:ilvl w:val="0"/>
                <w:numId w:val="5"/>
              </w:numPr>
              <w:spacing w:before="80" w:after="80"/>
              <w:contextualSpacing/>
              <w:rPr/>
            </w:pPr>
            <w:r>
              <w:rPr/>
              <w:t>Le tri des déchets (eau, végétation, résidus de nettoyage, …) la mise en dépôt provisoire puis l’acheminement vers les centres de stockage ou centres de regroupement ou unités de recyclage et leur prise en charge selon les modalités arrêtées dans le SOSED,</w:t>
            </w:r>
          </w:p>
          <w:p>
            <w:pPr>
              <w:pStyle w:val="Normal"/>
              <w:widowControl w:val="false"/>
              <w:numPr>
                <w:ilvl w:val="0"/>
                <w:numId w:val="5"/>
              </w:numPr>
              <w:spacing w:before="80" w:after="80"/>
              <w:contextualSpacing/>
              <w:rPr/>
            </w:pPr>
            <w:r>
              <w:rPr/>
              <w:t>Toutes sujétions de fournitures et de mise en œuvre, notamment en ce qui concerne la protection de l’environnement contre toute pollution par les produits de nettoyage (il faut remarquer que l'utilisation de tous types de détergents ou acides est interdite),</w:t>
            </w:r>
          </w:p>
          <w:p>
            <w:pPr>
              <w:pStyle w:val="Normal"/>
              <w:widowControl w:val="false"/>
              <w:numPr>
                <w:ilvl w:val="0"/>
                <w:numId w:val="5"/>
              </w:numPr>
              <w:spacing w:before="80" w:after="80"/>
              <w:contextualSpacing/>
              <w:rPr/>
            </w:pPr>
            <w:r>
              <w:rPr/>
              <w:t>Toutes les dispositions réglementaires de protection et mise en sécurité de l'hygiène et de la santé des personnels réalisant le nettoyage,</w:t>
            </w:r>
          </w:p>
          <w:p>
            <w:pPr>
              <w:pStyle w:val="Normal"/>
              <w:widowControl w:val="false"/>
              <w:numPr>
                <w:ilvl w:val="0"/>
                <w:numId w:val="5"/>
              </w:numPr>
              <w:spacing w:before="80" w:after="80"/>
              <w:contextualSpacing/>
              <w:rPr/>
            </w:pPr>
            <w:r>
              <w:rPr/>
              <w:t>Le démontage, le repli et l'évacuation du matériel et des dispositifs accessoires utilisés pour le nettoyage.</w:t>
            </w:r>
          </w:p>
          <w:p>
            <w:pPr>
              <w:pStyle w:val="Normal"/>
              <w:widowControl w:val="false"/>
              <w:rPr/>
            </w:pPr>
            <w:r>
              <w:rPr/>
            </w:r>
          </w:p>
          <w:p>
            <w:pPr>
              <w:pStyle w:val="Normal"/>
              <w:widowControl w:val="false"/>
              <w:spacing w:before="80" w:after="80"/>
              <w:contextualSpacing/>
              <w:rPr/>
            </w:pPr>
            <w:r>
              <w:rPr/>
            </w:r>
          </w:p>
        </w:tc>
        <w:tc>
          <w:tcPr>
            <w:tcW w:w="1710" w:type="dxa"/>
            <w:tcBorders>
              <w:top w:val="single" w:sz="4" w:space="0" w:color="000000"/>
              <w:left w:val="single" w:sz="4" w:space="0" w:color="000000"/>
              <w:right w:val="single" w:sz="4" w:space="0" w:color="000000"/>
            </w:tcBorders>
          </w:tcPr>
          <w:p>
            <w:pPr>
              <w:pStyle w:val="Normal"/>
              <w:widowControl w:val="false"/>
              <w:spacing w:before="80" w:after="80"/>
              <w:ind w:left="86" w:right="84" w:hanging="0"/>
              <w:jc w:val="right"/>
              <w:rPr>
                <w:rFonts w:cs="Arial"/>
                <w:b/>
                <w:b/>
              </w:rPr>
            </w:pPr>
            <w:r>
              <w:rPr>
                <w:rFonts w:cs="Arial"/>
                <w:b/>
              </w:rPr>
            </w:r>
          </w:p>
        </w:tc>
      </w:tr>
      <w:tr>
        <w:trPr>
          <w:trHeight w:val="224" w:hRule="atLeast"/>
        </w:trPr>
        <w:tc>
          <w:tcPr>
            <w:tcW w:w="1134" w:type="dxa"/>
            <w:tcBorders>
              <w:left w:val="single" w:sz="4" w:space="0" w:color="000000"/>
              <w:bottom w:val="single" w:sz="4" w:space="0" w:color="000000"/>
              <w:right w:val="single" w:sz="4"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4" w:space="0" w:color="000000"/>
              <w:bottom w:val="single" w:sz="4" w:space="0" w:color="000000"/>
              <w:right w:val="single" w:sz="4" w:space="0" w:color="000000"/>
            </w:tcBorders>
          </w:tcPr>
          <w:p>
            <w:pPr>
              <w:pStyle w:val="Normal"/>
              <w:widowControl w:val="false"/>
              <w:spacing w:before="60" w:after="60"/>
              <w:ind w:left="85" w:right="85" w:hanging="0"/>
              <w:rPr>
                <w:b/>
                <w:b/>
                <w:bCs/>
                <w:caps/>
                <w:u w:val="single"/>
              </w:rPr>
            </w:pPr>
            <w:r>
              <w:rPr>
                <w:b/>
                <w:bCs/>
                <w:caps/>
                <w:u w:val="single"/>
              </w:rPr>
              <w:t>Le mètre CARRE</w:t>
            </w:r>
          </w:p>
          <w:p>
            <w:pPr>
              <w:pStyle w:val="Normal"/>
              <w:widowControl w:val="false"/>
              <w:spacing w:before="60" w:after="60"/>
              <w:ind w:left="85" w:right="85" w:hanging="0"/>
              <w:rPr>
                <w:b/>
                <w:b/>
                <w:bCs/>
                <w:caps/>
                <w:u w:val="single"/>
              </w:rPr>
            </w:pPr>
            <w:r>
              <w:rPr>
                <w:b/>
                <w:bCs/>
                <w:caps/>
                <w:u w:val="single"/>
              </w:rPr>
            </w:r>
          </w:p>
        </w:tc>
        <w:tc>
          <w:tcPr>
            <w:tcW w:w="1710" w:type="dxa"/>
            <w:tcBorders>
              <w:left w:val="single" w:sz="4" w:space="0" w:color="000000"/>
              <w:bottom w:val="single" w:sz="4" w:space="0" w:color="000000"/>
              <w:right w:val="single" w:sz="4" w:space="0" w:color="000000"/>
            </w:tcBorders>
          </w:tcPr>
          <w:p>
            <w:pPr>
              <w:pStyle w:val="Normal"/>
              <w:widowControl w:val="false"/>
              <w:spacing w:before="80" w:after="80"/>
              <w:ind w:left="86" w:right="84" w:hanging="0"/>
              <w:jc w:val="right"/>
              <w:rPr>
                <w:rFonts w:cs="Arial"/>
                <w:b/>
                <w:b/>
              </w:rPr>
            </w:pPr>
            <w:r>
              <w:rPr>
                <w:rFonts w:cs="Arial"/>
                <w:b/>
              </w:rPr>
              <w:t>€</w:t>
            </w:r>
          </w:p>
        </w:tc>
      </w:tr>
      <w:tr>
        <w:trPr>
          <w:trHeight w:val="195" w:hRule="atLeast"/>
        </w:trPr>
        <w:tc>
          <w:tcPr>
            <w:tcW w:w="1134" w:type="dxa"/>
            <w:vMerge w:val="restart"/>
            <w:tcBorders>
              <w:left w:val="single" w:sz="4" w:space="0" w:color="000000"/>
              <w:bottom w:val="single" w:sz="4" w:space="0" w:color="000000"/>
              <w:right w:val="single" w:sz="4" w:space="0" w:color="000000"/>
            </w:tcBorders>
          </w:tcPr>
          <w:p>
            <w:pPr>
              <w:pStyle w:val="Nprix"/>
              <w:widowControl w:val="false"/>
              <w:spacing w:before="80" w:after="80"/>
              <w:ind w:left="426" w:hanging="0"/>
              <w:jc w:val="both"/>
              <w:rPr>
                <w:rFonts w:cs="Arial"/>
              </w:rPr>
            </w:pPr>
            <w:r>
              <w:rPr>
                <w:rFonts w:cs="Arial"/>
              </w:rPr>
              <w:t>1370</w:t>
            </w:r>
          </w:p>
        </w:tc>
        <w:tc>
          <w:tcPr>
            <w:tcW w:w="7221" w:type="dxa"/>
            <w:tcBorders>
              <w:left w:val="single" w:sz="4" w:space="0" w:color="000000"/>
              <w:right w:val="single" w:sz="4" w:space="0" w:color="000000"/>
            </w:tcBorders>
          </w:tcPr>
          <w:p>
            <w:pPr>
              <w:pStyle w:val="StyleIntitulprix9ptGauche015cmDroite015cm"/>
              <w:widowControl w:val="false"/>
              <w:spacing w:before="60" w:after="60"/>
              <w:jc w:val="left"/>
              <w:rPr/>
            </w:pPr>
            <w:r>
              <w:rPr/>
              <w:t>FOURNITURE ET MISE EN OEUVRE DU BETON AU DROIT DES TETES DE BUSE</w:t>
            </w:r>
          </w:p>
          <w:p>
            <w:pPr>
              <w:pStyle w:val="Normal"/>
              <w:widowControl w:val="false"/>
              <w:rPr/>
            </w:pPr>
            <w:r>
              <w:rPr/>
              <w:t>Ce prix rémunère au mètre carré la réalisation d’un béton de 20 cm d’épaisseur minimum au niveau des têtes amont et aval de l’ouvrage derrière les dispositifs de retenue.</w:t>
            </w:r>
          </w:p>
          <w:p>
            <w:pPr>
              <w:pStyle w:val="Normal"/>
              <w:widowControl w:val="false"/>
              <w:rPr/>
            </w:pPr>
            <w:r>
              <w:rPr/>
              <w:t>Il comprend notamment :</w:t>
            </w:r>
          </w:p>
          <w:p>
            <w:pPr>
              <w:pStyle w:val="Normal"/>
              <w:widowControl w:val="false"/>
              <w:numPr>
                <w:ilvl w:val="0"/>
                <w:numId w:val="5"/>
              </w:numPr>
              <w:spacing w:before="80" w:after="80"/>
              <w:contextualSpacing/>
              <w:rPr/>
            </w:pPr>
            <w:r>
              <w:rPr/>
              <w:t>Les sujétions de préparation de surface préalablement nécessaire à la réalisation du béton,</w:t>
            </w:r>
          </w:p>
          <w:p>
            <w:pPr>
              <w:pStyle w:val="Normal"/>
              <w:widowControl w:val="false"/>
              <w:numPr>
                <w:ilvl w:val="0"/>
                <w:numId w:val="5"/>
              </w:numPr>
              <w:spacing w:before="80" w:after="80"/>
              <w:contextualSpacing/>
              <w:rPr/>
            </w:pPr>
            <w:r>
              <w:rPr/>
              <w:t>Les terrassements déblais et remblais nécessaire à l’opération,</w:t>
            </w:r>
          </w:p>
          <w:p>
            <w:pPr>
              <w:pStyle w:val="Normal"/>
              <w:widowControl w:val="false"/>
              <w:numPr>
                <w:ilvl w:val="0"/>
                <w:numId w:val="5"/>
              </w:numPr>
              <w:spacing w:before="80" w:after="80"/>
              <w:contextualSpacing/>
              <w:rPr/>
            </w:pPr>
            <w:r>
              <w:rPr/>
              <w:t>La fourniture et la mise en œuvre de béton, y compris les ferraillages et coffrages nécessaires, sur une épaisseur minimale de 20 cm permettant d’assurer l’étanchéité de la tête de buse,</w:t>
            </w:r>
          </w:p>
          <w:p>
            <w:pPr>
              <w:pStyle w:val="Normal"/>
              <w:widowControl w:val="false"/>
              <w:numPr>
                <w:ilvl w:val="0"/>
                <w:numId w:val="5"/>
              </w:numPr>
              <w:spacing w:before="80" w:after="80"/>
              <w:contextualSpacing/>
              <w:rPr/>
            </w:pPr>
            <w:r>
              <w:rPr/>
              <w:t>La finition de surface.</w:t>
            </w:r>
          </w:p>
          <w:p>
            <w:pPr>
              <w:pStyle w:val="Normal"/>
              <w:widowControl w:val="false"/>
              <w:spacing w:before="80" w:after="80"/>
              <w:contextualSpacing/>
              <w:rPr>
                <w:highlight w:val="yellow"/>
              </w:rPr>
            </w:pPr>
            <w:r>
              <w:rPr>
                <w:highlight w:val="yellow"/>
              </w:rPr>
            </w:r>
          </w:p>
        </w:tc>
        <w:tc>
          <w:tcPr>
            <w:tcW w:w="1710" w:type="dxa"/>
            <w:tcBorders>
              <w:left w:val="single" w:sz="4" w:space="0" w:color="000000"/>
              <w:right w:val="single" w:sz="4" w:space="0" w:color="000000"/>
            </w:tcBorders>
          </w:tcPr>
          <w:p>
            <w:pPr>
              <w:pStyle w:val="Normal"/>
              <w:widowControl w:val="false"/>
              <w:spacing w:before="80" w:after="80"/>
              <w:ind w:left="86" w:right="84" w:hanging="0"/>
              <w:jc w:val="right"/>
              <w:rPr>
                <w:rFonts w:cs="Arial"/>
                <w:b/>
                <w:b/>
              </w:rPr>
            </w:pPr>
            <w:r>
              <w:rPr>
                <w:rFonts w:cs="Arial"/>
                <w:b/>
              </w:rPr>
            </w:r>
          </w:p>
        </w:tc>
      </w:tr>
      <w:tr>
        <w:trPr>
          <w:trHeight w:val="195" w:hRule="atLeast"/>
        </w:trPr>
        <w:tc>
          <w:tcPr>
            <w:tcW w:w="1134" w:type="dxa"/>
            <w:vMerge w:val="continue"/>
            <w:tcBorders>
              <w:top w:val="single" w:sz="6" w:space="0" w:color="000000"/>
              <w:left w:val="single" w:sz="4" w:space="0" w:color="000000"/>
              <w:bottom w:val="single" w:sz="4" w:space="0" w:color="000000"/>
              <w:right w:val="single" w:sz="4"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4" w:space="0" w:color="000000"/>
              <w:bottom w:val="single" w:sz="4" w:space="0" w:color="000000"/>
              <w:right w:val="single" w:sz="4" w:space="0" w:color="000000"/>
            </w:tcBorders>
          </w:tcPr>
          <w:p>
            <w:pPr>
              <w:pStyle w:val="Normal"/>
              <w:widowControl w:val="false"/>
              <w:spacing w:before="60" w:after="60"/>
              <w:ind w:left="85" w:right="85" w:hanging="0"/>
              <w:rPr>
                <w:b/>
                <w:b/>
                <w:bCs/>
                <w:caps/>
                <w:u w:val="single"/>
              </w:rPr>
            </w:pPr>
            <w:r>
              <w:rPr>
                <w:b/>
                <w:bCs/>
                <w:caps/>
                <w:u w:val="single"/>
              </w:rPr>
              <w:t>Le mètre cARRE</w:t>
            </w:r>
          </w:p>
          <w:p>
            <w:pPr>
              <w:pStyle w:val="Normal"/>
              <w:widowControl w:val="false"/>
              <w:spacing w:before="60" w:after="60"/>
              <w:ind w:left="85" w:right="85" w:hanging="0"/>
              <w:rPr>
                <w:b/>
                <w:b/>
                <w:bCs/>
                <w:caps/>
                <w:u w:val="single"/>
              </w:rPr>
            </w:pPr>
            <w:r>
              <w:rPr>
                <w:b/>
                <w:bCs/>
                <w:caps/>
                <w:u w:val="single"/>
              </w:rPr>
            </w:r>
          </w:p>
        </w:tc>
        <w:tc>
          <w:tcPr>
            <w:tcW w:w="1710" w:type="dxa"/>
            <w:tcBorders>
              <w:left w:val="single" w:sz="4" w:space="0" w:color="000000"/>
              <w:bottom w:val="single" w:sz="4" w:space="0" w:color="000000"/>
              <w:right w:val="single" w:sz="4" w:space="0" w:color="000000"/>
            </w:tcBorders>
          </w:tcPr>
          <w:p>
            <w:pPr>
              <w:pStyle w:val="Normal"/>
              <w:widowControl w:val="false"/>
              <w:spacing w:before="80" w:after="80"/>
              <w:ind w:left="86" w:right="84" w:hanging="0"/>
              <w:jc w:val="right"/>
              <w:rPr>
                <w:rFonts w:cs="Arial"/>
                <w:b/>
                <w:b/>
              </w:rPr>
            </w:pPr>
            <w:r>
              <w:rPr>
                <w:rFonts w:cs="Arial"/>
                <w:b/>
              </w:rPr>
              <w:t>€</w:t>
            </w:r>
          </w:p>
        </w:tc>
      </w:tr>
      <w:tr>
        <w:trPr>
          <w:trHeight w:val="195" w:hRule="atLeast"/>
        </w:trPr>
        <w:tc>
          <w:tcPr>
            <w:tcW w:w="1134" w:type="dxa"/>
            <w:tcBorders>
              <w:top w:val="single" w:sz="6" w:space="0" w:color="000000"/>
              <w:left w:val="single" w:sz="4" w:space="0" w:color="000000"/>
              <w:right w:val="single" w:sz="4" w:space="0" w:color="000000"/>
            </w:tcBorders>
          </w:tcPr>
          <w:p>
            <w:pPr>
              <w:pStyle w:val="Nprix"/>
              <w:widowControl w:val="false"/>
              <w:spacing w:before="80" w:after="80"/>
              <w:ind w:left="426" w:hanging="0"/>
              <w:jc w:val="both"/>
              <w:rPr>
                <w:rFonts w:cs="Arial"/>
              </w:rPr>
            </w:pPr>
            <w:r>
              <w:rPr>
                <w:rFonts w:cs="Arial"/>
              </w:rPr>
              <w:t>1380</w:t>
            </w:r>
          </w:p>
        </w:tc>
        <w:tc>
          <w:tcPr>
            <w:tcW w:w="7221" w:type="dxa"/>
            <w:tcBorders>
              <w:left w:val="single" w:sz="4" w:space="0" w:color="000000"/>
              <w:right w:val="single" w:sz="4" w:space="0" w:color="000000"/>
            </w:tcBorders>
          </w:tcPr>
          <w:p>
            <w:pPr>
              <w:pStyle w:val="Normal"/>
              <w:widowControl w:val="false"/>
              <w:spacing w:before="60" w:after="60"/>
              <w:ind w:left="85" w:right="85" w:hanging="0"/>
              <w:rPr>
                <w:b/>
                <w:b/>
                <w:bCs/>
                <w:caps/>
                <w:u w:val="single"/>
              </w:rPr>
            </w:pPr>
            <w:r>
              <w:rPr>
                <w:b/>
                <w:bCs/>
                <w:caps/>
                <w:u w:val="single"/>
              </w:rPr>
              <w:t>REPOSE DU GRILLAGE AU DROIT DES TETES DE BUSE</w:t>
            </w:r>
          </w:p>
          <w:p>
            <w:pPr>
              <w:pStyle w:val="Normal"/>
              <w:widowControl w:val="false"/>
              <w:rPr/>
            </w:pPr>
            <w:r>
              <w:rPr/>
              <w:t>Ce prix rémunère, au mètre linéaire de grillage, la fourniture et la pose du grillage au droit des tête de buse.</w:t>
            </w:r>
          </w:p>
          <w:p>
            <w:pPr>
              <w:pStyle w:val="Normal"/>
              <w:widowControl w:val="false"/>
              <w:rPr/>
            </w:pPr>
            <w:r>
              <w:rPr/>
              <w:t>Il comprend notamment :</w:t>
            </w:r>
          </w:p>
          <w:p>
            <w:pPr>
              <w:pStyle w:val="Normal"/>
              <w:widowControl w:val="false"/>
              <w:numPr>
                <w:ilvl w:val="0"/>
                <w:numId w:val="5"/>
              </w:numPr>
              <w:spacing w:before="80" w:after="80"/>
              <w:contextualSpacing/>
              <w:rPr/>
            </w:pPr>
            <w:r>
              <w:rPr/>
              <w:t>La reconnaissance des linéaires concernés,</w:t>
            </w:r>
          </w:p>
          <w:p>
            <w:pPr>
              <w:pStyle w:val="Normal"/>
              <w:widowControl w:val="false"/>
              <w:numPr>
                <w:ilvl w:val="0"/>
                <w:numId w:val="5"/>
              </w:numPr>
              <w:spacing w:before="80" w:after="80"/>
              <w:contextualSpacing/>
              <w:rPr/>
            </w:pPr>
            <w:r>
              <w:rPr/>
              <w:t>La pose des poteaux nécessaire au maintien du grillage (y compris leur massif de fondation),</w:t>
            </w:r>
          </w:p>
          <w:p>
            <w:pPr>
              <w:pStyle w:val="Normal"/>
              <w:widowControl w:val="false"/>
              <w:numPr>
                <w:ilvl w:val="0"/>
                <w:numId w:val="5"/>
              </w:numPr>
              <w:spacing w:before="80" w:after="80"/>
              <w:contextualSpacing/>
              <w:rPr/>
            </w:pPr>
            <w:r>
              <w:rPr/>
              <w:t>Les terrassement déblai et remblai nécessaire à la réalisation des massifs,</w:t>
            </w:r>
          </w:p>
          <w:p>
            <w:pPr>
              <w:pStyle w:val="Normal"/>
              <w:widowControl w:val="false"/>
              <w:numPr>
                <w:ilvl w:val="0"/>
                <w:numId w:val="5"/>
              </w:numPr>
              <w:spacing w:before="80" w:after="80"/>
              <w:contextualSpacing/>
              <w:rPr/>
            </w:pPr>
            <w:r>
              <w:rPr/>
              <w:t>La pose du grillage et de tous ses accessoires,</w:t>
            </w:r>
          </w:p>
          <w:p>
            <w:pPr>
              <w:pStyle w:val="Normal"/>
              <w:widowControl w:val="false"/>
              <w:numPr>
                <w:ilvl w:val="0"/>
                <w:numId w:val="5"/>
              </w:numPr>
              <w:spacing w:before="80" w:after="80"/>
              <w:contextualSpacing/>
              <w:rPr/>
            </w:pPr>
            <w:r>
              <w:rPr/>
              <w:t>Le nettoyage des lieux après intervention,</w:t>
            </w:r>
          </w:p>
          <w:p>
            <w:pPr>
              <w:pStyle w:val="Normal"/>
              <w:widowControl w:val="false"/>
              <w:numPr>
                <w:ilvl w:val="0"/>
                <w:numId w:val="5"/>
              </w:numPr>
              <w:spacing w:before="80" w:after="80"/>
              <w:contextualSpacing/>
              <w:rPr/>
            </w:pPr>
            <w:r>
              <w:rPr/>
              <w:t>Les sujétions relatives à la protection de l’environnement,</w:t>
            </w:r>
          </w:p>
          <w:p>
            <w:pPr>
              <w:pStyle w:val="Normal"/>
              <w:widowControl w:val="false"/>
              <w:numPr>
                <w:ilvl w:val="0"/>
                <w:numId w:val="5"/>
              </w:numPr>
              <w:spacing w:before="80" w:after="80"/>
              <w:contextualSpacing/>
              <w:rPr/>
            </w:pPr>
            <w:r>
              <w:rPr/>
              <w:t>Toutes les sujétions de matériel, d’énergie et de main d’œuvre, quelles que soient les difficultés d’exécution.</w:t>
            </w:r>
          </w:p>
          <w:p>
            <w:pPr>
              <w:pStyle w:val="Normal"/>
              <w:widowControl w:val="false"/>
              <w:spacing w:before="80" w:after="80"/>
              <w:contextualSpacing/>
              <w:rPr/>
            </w:pPr>
            <w:r>
              <w:rPr/>
            </w:r>
          </w:p>
          <w:p>
            <w:pPr>
              <w:pStyle w:val="Normal"/>
              <w:widowControl w:val="false"/>
              <w:spacing w:before="80" w:after="80"/>
              <w:contextualSpacing/>
              <w:jc w:val="left"/>
              <w:rPr/>
            </w:pPr>
            <w:r>
              <w:rPr/>
            </w:r>
          </w:p>
        </w:tc>
        <w:tc>
          <w:tcPr>
            <w:tcW w:w="1710" w:type="dxa"/>
            <w:tcBorders>
              <w:left w:val="single" w:sz="4" w:space="0" w:color="000000"/>
              <w:right w:val="single" w:sz="4" w:space="0" w:color="000000"/>
            </w:tcBorders>
          </w:tcPr>
          <w:p>
            <w:pPr>
              <w:pStyle w:val="Normal"/>
              <w:widowControl w:val="false"/>
              <w:spacing w:before="80" w:after="80"/>
              <w:ind w:left="86" w:right="84" w:hanging="0"/>
              <w:jc w:val="right"/>
              <w:rPr>
                <w:rFonts w:cs="Arial"/>
                <w:b/>
                <w:b/>
              </w:rPr>
            </w:pPr>
            <w:r>
              <w:rPr>
                <w:rFonts w:cs="Arial"/>
                <w:b/>
              </w:rPr>
            </w:r>
          </w:p>
        </w:tc>
      </w:tr>
      <w:tr>
        <w:trPr>
          <w:trHeight w:val="195" w:hRule="atLeast"/>
        </w:trPr>
        <w:tc>
          <w:tcPr>
            <w:tcW w:w="1134" w:type="dxa"/>
            <w:tcBorders>
              <w:left w:val="single" w:sz="4" w:space="0" w:color="000000"/>
              <w:bottom w:val="single" w:sz="4" w:space="0" w:color="000000"/>
              <w:right w:val="single" w:sz="4" w:space="0" w:color="000000"/>
            </w:tcBorders>
          </w:tcPr>
          <w:p>
            <w:pPr>
              <w:pStyle w:val="Nprix"/>
              <w:widowControl w:val="false"/>
              <w:spacing w:before="80" w:after="80"/>
              <w:ind w:left="426" w:hanging="0"/>
              <w:jc w:val="both"/>
              <w:rPr>
                <w:rFonts w:cs="Arial"/>
              </w:rPr>
            </w:pPr>
            <w:r>
              <w:rPr>
                <w:rFonts w:cs="Arial"/>
              </w:rPr>
            </w:r>
          </w:p>
        </w:tc>
        <w:tc>
          <w:tcPr>
            <w:tcW w:w="7221" w:type="dxa"/>
            <w:tcBorders>
              <w:left w:val="single" w:sz="4" w:space="0" w:color="000000"/>
              <w:bottom w:val="single" w:sz="4" w:space="0" w:color="000000"/>
              <w:right w:val="single" w:sz="4" w:space="0" w:color="000000"/>
            </w:tcBorders>
          </w:tcPr>
          <w:p>
            <w:pPr>
              <w:pStyle w:val="Normal"/>
              <w:widowControl w:val="false"/>
              <w:spacing w:before="60" w:after="60"/>
              <w:ind w:left="85" w:right="85" w:hanging="0"/>
              <w:rPr>
                <w:b/>
                <w:b/>
                <w:bCs/>
                <w:caps/>
                <w:u w:val="single"/>
              </w:rPr>
            </w:pPr>
            <w:r>
              <w:rPr>
                <w:b/>
                <w:bCs/>
                <w:caps/>
                <w:u w:val="single"/>
              </w:rPr>
              <w:t>Le mètre linéaire</w:t>
            </w:r>
          </w:p>
          <w:p>
            <w:pPr>
              <w:pStyle w:val="Normal"/>
              <w:widowControl w:val="false"/>
              <w:spacing w:before="60" w:after="60"/>
              <w:ind w:left="85" w:right="85" w:hanging="0"/>
              <w:rPr>
                <w:b/>
                <w:b/>
                <w:bCs/>
                <w:caps/>
                <w:u w:val="single"/>
              </w:rPr>
            </w:pPr>
            <w:r>
              <w:rPr>
                <w:b/>
                <w:bCs/>
                <w:caps/>
                <w:u w:val="single"/>
              </w:rPr>
            </w:r>
          </w:p>
        </w:tc>
        <w:tc>
          <w:tcPr>
            <w:tcW w:w="1710" w:type="dxa"/>
            <w:tcBorders>
              <w:left w:val="single" w:sz="4" w:space="0" w:color="000000"/>
              <w:bottom w:val="single" w:sz="4" w:space="0" w:color="000000"/>
              <w:right w:val="single" w:sz="4" w:space="0" w:color="000000"/>
            </w:tcBorders>
          </w:tcPr>
          <w:p>
            <w:pPr>
              <w:pStyle w:val="Normal"/>
              <w:widowControl w:val="false"/>
              <w:spacing w:before="80" w:after="80"/>
              <w:ind w:left="86" w:right="84" w:hanging="0"/>
              <w:jc w:val="right"/>
              <w:rPr>
                <w:rFonts w:cs="Arial"/>
                <w:b/>
                <w:b/>
              </w:rPr>
            </w:pPr>
            <w:r>
              <w:rPr>
                <w:rFonts w:cs="Arial"/>
                <w:b/>
              </w:rPr>
              <w:t>€</w:t>
            </w:r>
          </w:p>
        </w:tc>
      </w:tr>
    </w:tbl>
    <w:p>
      <w:pPr>
        <w:pStyle w:val="Normal"/>
        <w:overflowPunct w:val="false"/>
        <w:spacing w:before="0" w:after="0"/>
        <w:jc w:val="left"/>
        <w:textAlignment w:val="auto"/>
        <w:rPr>
          <w:rFonts w:cs="Arial"/>
        </w:rPr>
      </w:pPr>
      <w:r>
        <w:rPr/>
      </w:r>
    </w:p>
    <w:sectPr>
      <w:footerReference w:type="default" r:id="rId4"/>
      <w:type w:val="nextPage"/>
      <w:pgSz w:w="11906" w:h="16838"/>
      <w:pgMar w:left="851" w:right="1134" w:gutter="0" w:header="0" w:top="993" w:footer="510" w:bottom="1134"/>
      <w:pgNumType w:fmt="decimal"/>
      <w:formProt w:val="false"/>
      <w:titlePg/>
      <w:textDirection w:val="lrTb"/>
      <w:docGrid w:type="default" w:linePitch="272"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entury Gothic">
    <w:charset w:val="00"/>
    <w:family w:val="roman"/>
    <w:pitch w:val="variable"/>
  </w:font>
  <w:font w:name="Tahoma">
    <w:charset w:val="00"/>
    <w:family w:val="roman"/>
    <w:pitch w:val="variable"/>
  </w:font>
  <w:font w:name="Calibri">
    <w:charset w:val="00"/>
    <w:family w:val="roman"/>
    <w:pitch w:val="variable"/>
  </w:font>
  <w:font w:name="Cambria">
    <w:charset w:val="00"/>
    <w:family w:val="roman"/>
    <w:pitch w:val="variable"/>
  </w:font>
  <w:font w:name="CG Omega">
    <w:charset w:val="00"/>
    <w:family w:val="roman"/>
    <w:pitch w:val="variable"/>
  </w:font>
  <w:font w:name="Segoe UI">
    <w:charset w:val="00"/>
    <w:family w:val="roman"/>
    <w:pitch w:val="variable"/>
  </w:font>
  <w:font w:name="Arial Narrow">
    <w:charset w:val="00"/>
    <w:family w:val="roman"/>
    <w:pitch w:val="variable"/>
  </w:font>
  <w:font w:name="Vinci Sans">
    <w:charset w:val="00"/>
    <w:family w:val="roman"/>
    <w:pitch w:val="variable"/>
  </w:font>
  <w:font w:name="Marianne">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 w:name="Arial">
    <w:charset w:val="01"/>
    <w:family w:val="swiss"/>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Style w:val="Grilledutableau"/>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17"/>
      <w:gridCol w:w="1131"/>
      <w:gridCol w:w="5531"/>
      <w:gridCol w:w="880"/>
      <w:gridCol w:w="1269"/>
    </w:tblGrid>
    <w:tr>
      <w:trPr/>
      <w:tc>
        <w:tcPr>
          <w:tcW w:w="817" w:type="dxa"/>
          <w:tcBorders>
            <w:top w:val="single" w:sz="2" w:space="0" w:color="000000"/>
            <w:left w:val="nil"/>
            <w:bottom w:val="nil"/>
            <w:right w:val="nil"/>
          </w:tcBorders>
          <w:vAlign w:val="center"/>
        </w:tcPr>
        <w:p>
          <w:pPr>
            <w:pStyle w:val="Pieddepage"/>
            <w:widowControl w:val="false"/>
            <w:spacing w:before="80" w:after="80"/>
            <w:jc w:val="center"/>
            <w:rPr>
              <w:sz w:val="18"/>
            </w:rPr>
          </w:pPr>
          <w:r>
            <w:rPr>
              <w:sz w:val="18"/>
            </w:rPr>
          </w:r>
        </w:p>
      </w:tc>
      <w:tc>
        <w:tcPr>
          <w:tcW w:w="1131" w:type="dxa"/>
          <w:tcBorders>
            <w:top w:val="single" w:sz="2" w:space="0" w:color="000000"/>
            <w:left w:val="nil"/>
            <w:bottom w:val="nil"/>
            <w:right w:val="nil"/>
          </w:tcBorders>
          <w:vAlign w:val="center"/>
        </w:tcPr>
        <w:p>
          <w:pPr>
            <w:pStyle w:val="Pieddepage"/>
            <w:widowControl w:val="false"/>
            <w:spacing w:before="80" w:after="80"/>
            <w:jc w:val="center"/>
            <w:rPr>
              <w:sz w:val="18"/>
            </w:rPr>
          </w:pPr>
          <w:r>
            <w:rPr>
              <w:rFonts w:eastAsia="Times New Roman" w:cs="Times New Roman"/>
              <w:kern w:val="0"/>
              <w:sz w:val="18"/>
              <w:szCs w:val="20"/>
              <w:lang w:val="fr-FR" w:eastAsia="fr-FR" w:bidi="ar-SA"/>
            </w:rPr>
            <w:t>A20</w:t>
          </w:r>
        </w:p>
      </w:tc>
      <w:tc>
        <w:tcPr>
          <w:tcW w:w="5531" w:type="dxa"/>
          <w:tcBorders>
            <w:left w:val="nil"/>
            <w:bottom w:val="nil"/>
            <w:right w:val="nil"/>
          </w:tcBorders>
          <w:vAlign w:val="center"/>
        </w:tcPr>
        <w:p>
          <w:pPr>
            <w:pStyle w:val="Pieddepage"/>
            <w:widowControl w:val="false"/>
            <w:spacing w:before="80" w:after="80"/>
            <w:jc w:val="center"/>
            <w:rPr>
              <w:sz w:val="18"/>
            </w:rPr>
          </w:pPr>
          <w:r>
            <w:rPr>
              <w:rFonts w:eastAsia="Times New Roman" w:cs="Times New Roman"/>
              <w:kern w:val="0"/>
              <w:sz w:val="18"/>
              <w:szCs w:val="20"/>
              <w:lang w:val="fr-FR" w:eastAsia="fr-FR" w:bidi="ar-SA"/>
            </w:rPr>
            <w:t>Travaux de renforcement de la buse des Brossards par chemisage béton armé</w:t>
          </w:r>
        </w:p>
      </w:tc>
      <w:tc>
        <w:tcPr>
          <w:tcW w:w="880" w:type="dxa"/>
          <w:tcBorders>
            <w:left w:val="nil"/>
            <w:bottom w:val="nil"/>
            <w:right w:val="nil"/>
          </w:tcBorders>
          <w:vAlign w:val="center"/>
        </w:tcPr>
        <w:p>
          <w:pPr>
            <w:pStyle w:val="Pieddepage"/>
            <w:widowControl w:val="false"/>
            <w:spacing w:before="80" w:after="80"/>
            <w:jc w:val="center"/>
            <w:rPr>
              <w:sz w:val="18"/>
            </w:rPr>
          </w:pPr>
          <w:r>
            <w:rPr>
              <w:rFonts w:eastAsia="Times New Roman" w:cs="Times New Roman"/>
              <w:kern w:val="0"/>
              <w:sz w:val="18"/>
              <w:szCs w:val="20"/>
              <w:lang w:val="fr-FR" w:eastAsia="fr-FR" w:bidi="ar-SA"/>
            </w:rPr>
            <w:t>BP</w:t>
          </w:r>
        </w:p>
      </w:tc>
      <w:tc>
        <w:tcPr>
          <w:tcW w:w="1269" w:type="dxa"/>
          <w:tcBorders>
            <w:left w:val="nil"/>
            <w:bottom w:val="nil"/>
            <w:right w:val="nil"/>
          </w:tcBorders>
          <w:vAlign w:val="center"/>
        </w:tcPr>
        <w:p>
          <w:pPr>
            <w:pStyle w:val="Pieddepage"/>
            <w:widowControl w:val="false"/>
            <w:spacing w:before="80" w:after="80"/>
            <w:jc w:val="center"/>
            <w:rPr>
              <w:sz w:val="18"/>
            </w:rPr>
          </w:pPr>
          <w:r>
            <w:rPr>
              <w:rFonts w:eastAsia="Times New Roman" w:cs="Times New Roman"/>
              <w:kern w:val="0"/>
              <w:sz w:val="18"/>
              <w:szCs w:val="20"/>
              <w:lang w:val="fr-FR" w:eastAsia="fr-FR" w:bidi="ar-SA"/>
            </w:rPr>
            <w:t xml:space="preserve">Page </w:t>
          </w:r>
          <w:r>
            <w:rPr>
              <w:rFonts w:eastAsia="Times New Roman" w:cs="Times New Roman"/>
              <w:kern w:val="0"/>
              <w:sz w:val="18"/>
              <w:szCs w:val="20"/>
              <w:lang w:val="fr-FR" w:eastAsia="fr-FR" w:bidi="ar-SA"/>
            </w:rPr>
            <w:fldChar w:fldCharType="begin"/>
          </w:r>
          <w:r>
            <w:rPr>
              <w:sz w:val="18"/>
              <w:kern w:val="0"/>
              <w:szCs w:val="20"/>
              <w:rFonts w:eastAsia="Times New Roman" w:cs="Times New Roman"/>
              <w:lang w:val="fr-FR" w:eastAsia="fr-FR" w:bidi="ar-SA"/>
            </w:rPr>
            <w:instrText xml:space="preserve"> PAGE </w:instrText>
          </w:r>
          <w:r>
            <w:rPr>
              <w:sz w:val="18"/>
              <w:kern w:val="0"/>
              <w:szCs w:val="20"/>
              <w:rFonts w:eastAsia="Times New Roman" w:cs="Times New Roman"/>
              <w:lang w:val="fr-FR" w:eastAsia="fr-FR" w:bidi="ar-SA"/>
            </w:rPr>
            <w:fldChar w:fldCharType="separate"/>
          </w:r>
          <w:r>
            <w:rPr>
              <w:sz w:val="18"/>
              <w:kern w:val="0"/>
              <w:szCs w:val="20"/>
              <w:rFonts w:eastAsia="Times New Roman" w:cs="Times New Roman"/>
              <w:lang w:val="fr-FR" w:eastAsia="fr-FR" w:bidi="ar-SA"/>
            </w:rPr>
            <w:t>16</w:t>
          </w:r>
          <w:r>
            <w:rPr>
              <w:sz w:val="18"/>
              <w:kern w:val="0"/>
              <w:szCs w:val="20"/>
              <w:rFonts w:eastAsia="Times New Roman" w:cs="Times New Roman"/>
              <w:lang w:val="fr-FR" w:eastAsia="fr-FR" w:bidi="ar-SA"/>
            </w:rPr>
            <w:fldChar w:fldCharType="end"/>
          </w:r>
          <w:r>
            <w:rPr>
              <w:rFonts w:eastAsia="Times New Roman" w:cs="Times New Roman"/>
              <w:kern w:val="0"/>
              <w:sz w:val="18"/>
              <w:szCs w:val="20"/>
              <w:lang w:val="fr-FR" w:eastAsia="fr-FR" w:bidi="ar-SA"/>
            </w:rPr>
            <w:t>/</w:t>
          </w:r>
          <w:r>
            <w:rPr>
              <w:rFonts w:eastAsia="Times New Roman" w:cs="Times New Roman"/>
              <w:kern w:val="0"/>
              <w:sz w:val="18"/>
              <w:szCs w:val="20"/>
              <w:lang w:val="fr-FR" w:eastAsia="fr-FR" w:bidi="ar-SA"/>
            </w:rPr>
            <w:fldChar w:fldCharType="begin"/>
          </w:r>
          <w:r>
            <w:rPr>
              <w:sz w:val="18"/>
              <w:kern w:val="0"/>
              <w:szCs w:val="20"/>
              <w:rFonts w:eastAsia="Times New Roman" w:cs="Times New Roman"/>
              <w:lang w:val="fr-FR" w:eastAsia="fr-FR" w:bidi="ar-SA"/>
            </w:rPr>
            <w:instrText xml:space="preserve"> NUMPAGES </w:instrText>
          </w:r>
          <w:r>
            <w:rPr>
              <w:sz w:val="18"/>
              <w:kern w:val="0"/>
              <w:szCs w:val="20"/>
              <w:rFonts w:eastAsia="Times New Roman" w:cs="Times New Roman"/>
              <w:lang w:val="fr-FR" w:eastAsia="fr-FR" w:bidi="ar-SA"/>
            </w:rPr>
            <w:fldChar w:fldCharType="separate"/>
          </w:r>
          <w:r>
            <w:rPr>
              <w:sz w:val="18"/>
              <w:kern w:val="0"/>
              <w:szCs w:val="20"/>
              <w:rFonts w:eastAsia="Times New Roman" w:cs="Times New Roman"/>
              <w:lang w:val="fr-FR" w:eastAsia="fr-FR" w:bidi="ar-SA"/>
            </w:rPr>
            <w:t>16</w:t>
          </w:r>
          <w:r>
            <w:rPr>
              <w:sz w:val="18"/>
              <w:kern w:val="0"/>
              <w:szCs w:val="20"/>
              <w:rFonts w:eastAsia="Times New Roman" w:cs="Times New Roman"/>
              <w:lang w:val="fr-FR" w:eastAsia="fr-FR" w:bidi="ar-SA"/>
            </w:rPr>
            <w:fldChar w:fldCharType="end"/>
          </w:r>
        </w:p>
      </w:tc>
    </w:tr>
  </w:tbl>
  <w:p>
    <w:pPr>
      <w:pStyle w:val="Pieddepage"/>
      <w:spacing w:before="80" w:after="80"/>
      <w:rPr>
        <w:sz w:val="2"/>
        <w:szCs w:val="2"/>
      </w:rPr>
    </w:pPr>
    <w:r>
      <w:rPr>
        <w:sz w:val="2"/>
        <w:szCs w:val="2"/>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432" w:hanging="432"/>
      </w:pPr>
      <w:rPr/>
    </w:lvl>
    <w:lvl w:ilvl="1">
      <w:start w:val="1"/>
      <w:pStyle w:val="Titre2"/>
      <w:numFmt w:val="decimal"/>
      <w:lvlText w:val="%1.%2"/>
      <w:lvlJc w:val="left"/>
      <w:pPr>
        <w:tabs>
          <w:tab w:val="num" w:pos="0"/>
        </w:tabs>
        <w:ind w:left="576" w:hanging="576"/>
      </w:pPr>
      <w:rPr/>
    </w:lvl>
    <w:lvl w:ilvl="2">
      <w:start w:val="1"/>
      <w:pStyle w:val="Titre3"/>
      <w:numFmt w:val="decimal"/>
      <w:lvlText w:val="%1.%2.%3"/>
      <w:lvlJc w:val="left"/>
      <w:pPr>
        <w:tabs>
          <w:tab w:val="num" w:pos="0"/>
        </w:tabs>
        <w:ind w:left="720" w:hanging="720"/>
      </w:pPr>
      <w:rPr/>
    </w:lvl>
    <w:lvl w:ilvl="3">
      <w:start w:val="1"/>
      <w:pStyle w:val="Titre4"/>
      <w:numFmt w:val="decimal"/>
      <w:lvlText w:val="%1.%2.%3.%4"/>
      <w:lvlJc w:val="left"/>
      <w:pPr>
        <w:tabs>
          <w:tab w:val="num" w:pos="0"/>
        </w:tabs>
        <w:ind w:left="864" w:hanging="864"/>
      </w:pPr>
      <w:rPr/>
    </w:lvl>
    <w:lvl w:ilvl="4">
      <w:start w:val="1"/>
      <w:pStyle w:val="Titre5"/>
      <w:numFmt w:val="decimal"/>
      <w:lvlText w:val="%1.%2.%3.%4.%5"/>
      <w:lvlJc w:val="left"/>
      <w:pPr>
        <w:tabs>
          <w:tab w:val="num" w:pos="0"/>
        </w:tabs>
        <w:ind w:left="1008" w:hanging="1008"/>
      </w:pPr>
      <w:rPr/>
    </w:lvl>
    <w:lvl w:ilvl="5">
      <w:start w:val="1"/>
      <w:pStyle w:val="Titre6"/>
      <w:numFmt w:val="decimal"/>
      <w:lvlText w:val="%1.%2.%3.%4.%5.%6"/>
      <w:lvlJc w:val="left"/>
      <w:pPr>
        <w:tabs>
          <w:tab w:val="num" w:pos="0"/>
        </w:tabs>
        <w:ind w:left="1152" w:hanging="1152"/>
      </w:pPr>
      <w:rPr/>
    </w:lvl>
    <w:lvl w:ilvl="6">
      <w:start w:val="1"/>
      <w:pStyle w:val="Titre7"/>
      <w:numFmt w:val="decimal"/>
      <w:lvlText w:val="%1.%2.%3.%4.%5.%6.%7"/>
      <w:lvlJc w:val="left"/>
      <w:pPr>
        <w:tabs>
          <w:tab w:val="num" w:pos="0"/>
        </w:tabs>
        <w:ind w:left="1296" w:hanging="1296"/>
      </w:pPr>
      <w:rPr/>
    </w:lvl>
    <w:lvl w:ilvl="7">
      <w:start w:val="1"/>
      <w:pStyle w:val="Titre8"/>
      <w:numFmt w:val="decimal"/>
      <w:lvlText w:val="%1.%2.%3.%4.%5.%6.%7.%8"/>
      <w:lvlJc w:val="left"/>
      <w:pPr>
        <w:tabs>
          <w:tab w:val="num" w:pos="0"/>
        </w:tabs>
        <w:ind w:left="1440" w:hanging="1440"/>
      </w:pPr>
      <w:rPr/>
    </w:lvl>
    <w:lvl w:ilvl="8">
      <w:start w:val="1"/>
      <w:pStyle w:val="Titre9"/>
      <w:numFmt w:val="decimal"/>
      <w:lvlText w:val="%1.%2.%3.%4.%5.%6.%7.%8.%9"/>
      <w:lvlJc w:val="left"/>
      <w:pPr>
        <w:tabs>
          <w:tab w:val="num" w:pos="0"/>
        </w:tabs>
        <w:ind w:left="1584" w:hanging="1584"/>
      </w:pPr>
      <w:rPr/>
    </w:lvl>
  </w:abstractNum>
  <w:abstractNum w:abstractNumId="2">
    <w:lvl w:ilvl="0">
      <w:start w:val="1"/>
      <w:numFmt w:val="bullet"/>
      <w:lvlText w:val=""/>
      <w:lvlJc w:val="left"/>
      <w:pPr>
        <w:tabs>
          <w:tab w:val="num" w:pos="0"/>
        </w:tabs>
        <w:ind w:left="992" w:hanging="283"/>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360"/>
        </w:tabs>
        <w:ind w:left="360" w:hanging="360"/>
      </w:pPr>
      <w:rPr>
        <w:rFonts w:ascii="Symbol" w:hAnsi="Symbol" w:cs="Symbol"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0"/>
        </w:tabs>
        <w:ind w:left="360" w:hanging="360"/>
      </w:pPr>
      <w:rPr>
        <w:rFonts w:ascii="Symbol" w:hAnsi="Symbol" w:cs="Symbol" w:hint="default"/>
      </w:rPr>
    </w:lvl>
    <w:lvl w:ilvl="1">
      <w:start w:val="0"/>
      <w:numFmt w:val="bullet"/>
      <w:lvlText w:val="-"/>
      <w:lvlJc w:val="left"/>
      <w:pPr>
        <w:tabs>
          <w:tab w:val="num" w:pos="0"/>
        </w:tabs>
        <w:ind w:left="1080" w:hanging="360"/>
      </w:pPr>
      <w:rPr>
        <w:rFonts w:ascii="Arial" w:hAnsi="Arial" w:cs="Arial"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
    <w:lvl w:ilvl="0">
      <w:start w:val="1"/>
      <w:numFmt w:val="bullet"/>
      <w:lvlText w:val=""/>
      <w:lvlJc w:val="left"/>
      <w:pPr>
        <w:tabs>
          <w:tab w:val="num" w:pos="1919"/>
        </w:tabs>
        <w:ind w:left="1919" w:hanging="360"/>
      </w:pPr>
      <w:rPr>
        <w:rFonts w:ascii="Wingdings" w:hAnsi="Wingdings" w:cs="Wingdings" w:hint="default"/>
        <w:color w:val="004D9B"/>
      </w:rPr>
    </w:lvl>
    <w:lvl w:ilvl="1">
      <w:start w:val="1"/>
      <w:numFmt w:val="bullet"/>
      <w:lvlText w:val="o"/>
      <w:lvlJc w:val="left"/>
      <w:pPr>
        <w:tabs>
          <w:tab w:val="num" w:pos="2639"/>
        </w:tabs>
        <w:ind w:left="2639" w:hanging="360"/>
      </w:pPr>
      <w:rPr>
        <w:rFonts w:ascii="Courier New" w:hAnsi="Courier New" w:cs="Courier New" w:hint="default"/>
      </w:rPr>
    </w:lvl>
    <w:lvl w:ilvl="2">
      <w:start w:val="1"/>
      <w:numFmt w:val="bullet"/>
      <w:lvlText w:val=""/>
      <w:lvlJc w:val="left"/>
      <w:pPr>
        <w:tabs>
          <w:tab w:val="num" w:pos="3359"/>
        </w:tabs>
        <w:ind w:left="3359" w:hanging="360"/>
      </w:pPr>
      <w:rPr>
        <w:rFonts w:ascii="Wingdings" w:hAnsi="Wingdings" w:cs="Wingdings" w:hint="default"/>
      </w:rPr>
    </w:lvl>
    <w:lvl w:ilvl="3">
      <w:start w:val="1"/>
      <w:numFmt w:val="bullet"/>
      <w:lvlText w:val=""/>
      <w:lvlJc w:val="left"/>
      <w:pPr>
        <w:tabs>
          <w:tab w:val="num" w:pos="4079"/>
        </w:tabs>
        <w:ind w:left="4079" w:hanging="360"/>
      </w:pPr>
      <w:rPr>
        <w:rFonts w:ascii="Symbol" w:hAnsi="Symbol" w:cs="Symbol" w:hint="default"/>
      </w:rPr>
    </w:lvl>
    <w:lvl w:ilvl="4">
      <w:start w:val="1"/>
      <w:numFmt w:val="bullet"/>
      <w:lvlText w:val="o"/>
      <w:lvlJc w:val="left"/>
      <w:pPr>
        <w:tabs>
          <w:tab w:val="num" w:pos="4799"/>
        </w:tabs>
        <w:ind w:left="4799" w:hanging="360"/>
      </w:pPr>
      <w:rPr>
        <w:rFonts w:ascii="Courier New" w:hAnsi="Courier New" w:cs="Courier New" w:hint="default"/>
      </w:rPr>
    </w:lvl>
    <w:lvl w:ilvl="5">
      <w:start w:val="1"/>
      <w:numFmt w:val="bullet"/>
      <w:lvlText w:val=""/>
      <w:lvlJc w:val="left"/>
      <w:pPr>
        <w:tabs>
          <w:tab w:val="num" w:pos="5519"/>
        </w:tabs>
        <w:ind w:left="5519" w:hanging="360"/>
      </w:pPr>
      <w:rPr>
        <w:rFonts w:ascii="Wingdings" w:hAnsi="Wingdings" w:cs="Wingdings" w:hint="default"/>
      </w:rPr>
    </w:lvl>
    <w:lvl w:ilvl="6">
      <w:start w:val="1"/>
      <w:numFmt w:val="bullet"/>
      <w:lvlText w:val=""/>
      <w:lvlJc w:val="left"/>
      <w:pPr>
        <w:tabs>
          <w:tab w:val="num" w:pos="6239"/>
        </w:tabs>
        <w:ind w:left="6239" w:hanging="360"/>
      </w:pPr>
      <w:rPr>
        <w:rFonts w:ascii="Symbol" w:hAnsi="Symbol" w:cs="Symbol" w:hint="default"/>
      </w:rPr>
    </w:lvl>
    <w:lvl w:ilvl="7">
      <w:start w:val="1"/>
      <w:numFmt w:val="bullet"/>
      <w:lvlText w:val="o"/>
      <w:lvlJc w:val="left"/>
      <w:pPr>
        <w:tabs>
          <w:tab w:val="num" w:pos="6959"/>
        </w:tabs>
        <w:ind w:left="6959" w:hanging="360"/>
      </w:pPr>
      <w:rPr>
        <w:rFonts w:ascii="Courier New" w:hAnsi="Courier New" w:cs="Courier New" w:hint="default"/>
      </w:rPr>
    </w:lvl>
    <w:lvl w:ilvl="8">
      <w:start w:val="1"/>
      <w:numFmt w:val="bullet"/>
      <w:lvlText w:val=""/>
      <w:lvlJc w:val="left"/>
      <w:pPr>
        <w:tabs>
          <w:tab w:val="num" w:pos="7679"/>
        </w:tabs>
        <w:ind w:left="7679" w:hanging="360"/>
      </w:pPr>
      <w:rPr>
        <w:rFonts w:ascii="Wingdings" w:hAnsi="Wingdings" w:cs="Wingdings" w:hint="default"/>
      </w:rPr>
    </w:lvl>
  </w:abstractNum>
  <w:abstractNum w:abstractNumId="7">
    <w:lvl w:ilvl="0">
      <w:start w:val="1"/>
      <w:numFmt w:val="bullet"/>
      <w:lvlText w:val="-"/>
      <w:lvlJc w:val="left"/>
      <w:pPr>
        <w:tabs>
          <w:tab w:val="num" w:pos="765"/>
        </w:tabs>
        <w:ind w:left="765"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720" w:hanging="360"/>
      </w:pPr>
      <w:rPr>
        <w:rFonts w:ascii="Arial" w:hAnsi="Arial" w:cs="Arial" w:hint="default"/>
        <w:sz w:val="16"/>
        <w:i w:val="false"/>
        <w:b w:val="false"/>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revisionView w:insDel="0" w:formatting="0"/>
  <w:trackRevisions/>
  <w:embedSystemFonts/>
  <w:defaultTabStop w:val="708"/>
  <w:autoHyphenation w:val="true"/>
  <w:doNotHyphenateCap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d78fb"/>
    <w:pPr>
      <w:widowControl/>
      <w:suppressAutoHyphens w:val="true"/>
      <w:overflowPunct w:val="true"/>
      <w:bidi w:val="0"/>
      <w:spacing w:before="80" w:after="80"/>
      <w:jc w:val="both"/>
      <w:textAlignment w:val="baseline"/>
    </w:pPr>
    <w:rPr>
      <w:rFonts w:ascii="Arial" w:hAnsi="Arial" w:eastAsia="Times New Roman" w:cs="Times New Roman"/>
      <w:color w:val="auto"/>
      <w:kern w:val="0"/>
      <w:sz w:val="20"/>
      <w:szCs w:val="20"/>
      <w:lang w:val="fr-FR" w:eastAsia="fr-FR" w:bidi="ar-SA"/>
    </w:rPr>
  </w:style>
  <w:style w:type="paragraph" w:styleId="Titre1">
    <w:name w:val="Heading 1"/>
    <w:basedOn w:val="Normal"/>
    <w:next w:val="Normal"/>
    <w:qFormat/>
    <w:rsid w:val="00c27b2a"/>
    <w:pPr>
      <w:pageBreakBefore/>
      <w:spacing w:before="60" w:after="60"/>
      <w:ind w:left="85" w:right="85" w:hanging="0"/>
      <w:jc w:val="center"/>
      <w:outlineLvl w:val="0"/>
    </w:pPr>
    <w:rPr>
      <w:b/>
      <w:bCs/>
      <w:caps/>
      <w:color w:val="4F81BD" w:themeColor="accent1"/>
      <w:sz w:val="24"/>
    </w:rPr>
  </w:style>
  <w:style w:type="paragraph" w:styleId="Titre2">
    <w:name w:val="Heading 2"/>
    <w:basedOn w:val="Normal"/>
    <w:next w:val="Normal"/>
    <w:qFormat/>
    <w:pPr>
      <w:keepNext w:val="true"/>
      <w:numPr>
        <w:ilvl w:val="1"/>
        <w:numId w:val="1"/>
      </w:numPr>
      <w:spacing w:before="240" w:after="60"/>
      <w:outlineLvl w:val="1"/>
    </w:pPr>
    <w:rPr>
      <w:b/>
      <w:i/>
    </w:rPr>
  </w:style>
  <w:style w:type="paragraph" w:styleId="Titre3">
    <w:name w:val="Heading 3"/>
    <w:basedOn w:val="Normal"/>
    <w:next w:val="Normal"/>
    <w:qFormat/>
    <w:pPr>
      <w:keepNext w:val="true"/>
      <w:numPr>
        <w:ilvl w:val="2"/>
        <w:numId w:val="1"/>
      </w:numPr>
      <w:jc w:val="left"/>
      <w:outlineLvl w:val="2"/>
    </w:pPr>
    <w:rPr>
      <w:rFonts w:ascii="Century Gothic" w:hAnsi="Century Gothic" w:cs="Tahoma"/>
      <w:b/>
      <w:u w:val="single"/>
    </w:rPr>
  </w:style>
  <w:style w:type="paragraph" w:styleId="Titre4">
    <w:name w:val="Heading 4"/>
    <w:basedOn w:val="Normal"/>
    <w:next w:val="Normal"/>
    <w:qFormat/>
    <w:pPr>
      <w:keepNext w:val="true"/>
      <w:numPr>
        <w:ilvl w:val="3"/>
        <w:numId w:val="1"/>
      </w:numPr>
      <w:outlineLvl w:val="3"/>
    </w:pPr>
    <w:rPr>
      <w:rFonts w:ascii="Tahoma" w:hAnsi="Tahoma" w:cs="Tahoma"/>
      <w:b/>
      <w:bCs/>
      <w:sz w:val="18"/>
      <w:szCs w:val="18"/>
    </w:rPr>
  </w:style>
  <w:style w:type="paragraph" w:styleId="Titre5">
    <w:name w:val="Heading 5"/>
    <w:basedOn w:val="Normal"/>
    <w:next w:val="Normal"/>
    <w:qFormat/>
    <w:pPr>
      <w:keepNext w:val="true"/>
      <w:numPr>
        <w:ilvl w:val="4"/>
        <w:numId w:val="1"/>
      </w:numPr>
      <w:outlineLvl w:val="4"/>
    </w:pPr>
    <w:rPr>
      <w:rFonts w:ascii="Tahoma" w:hAnsi="Tahoma" w:cs="Tahoma"/>
      <w:b/>
      <w:bCs/>
      <w:sz w:val="18"/>
      <w:szCs w:val="18"/>
      <w:u w:val="single"/>
    </w:rPr>
  </w:style>
  <w:style w:type="paragraph" w:styleId="Titre6">
    <w:name w:val="Heading 6"/>
    <w:basedOn w:val="Normal"/>
    <w:next w:val="Normal"/>
    <w:link w:val="Titre6Car"/>
    <w:qFormat/>
    <w:rsid w:val="00ea00b8"/>
    <w:pPr>
      <w:numPr>
        <w:ilvl w:val="5"/>
        <w:numId w:val="1"/>
      </w:numPr>
      <w:spacing w:before="240" w:after="60"/>
      <w:outlineLvl w:val="5"/>
    </w:pPr>
    <w:rPr>
      <w:rFonts w:ascii="Calibri" w:hAnsi="Calibri"/>
      <w:b/>
      <w:bCs/>
      <w:sz w:val="22"/>
      <w:szCs w:val="22"/>
    </w:rPr>
  </w:style>
  <w:style w:type="paragraph" w:styleId="Titre7">
    <w:name w:val="Heading 7"/>
    <w:basedOn w:val="Normal"/>
    <w:next w:val="Normal"/>
    <w:link w:val="Titre7Car"/>
    <w:qFormat/>
    <w:rsid w:val="00ea00b8"/>
    <w:pPr>
      <w:numPr>
        <w:ilvl w:val="6"/>
        <w:numId w:val="1"/>
      </w:numPr>
      <w:spacing w:before="240" w:after="60"/>
      <w:outlineLvl w:val="6"/>
    </w:pPr>
    <w:rPr>
      <w:rFonts w:ascii="Calibri" w:hAnsi="Calibri"/>
      <w:szCs w:val="24"/>
    </w:rPr>
  </w:style>
  <w:style w:type="paragraph" w:styleId="Titre8">
    <w:name w:val="Heading 8"/>
    <w:basedOn w:val="Normal"/>
    <w:next w:val="Normal"/>
    <w:link w:val="Titre8Car"/>
    <w:qFormat/>
    <w:rsid w:val="00ea00b8"/>
    <w:pPr>
      <w:numPr>
        <w:ilvl w:val="7"/>
        <w:numId w:val="1"/>
      </w:numPr>
      <w:spacing w:before="240" w:after="60"/>
      <w:outlineLvl w:val="7"/>
    </w:pPr>
    <w:rPr>
      <w:rFonts w:ascii="Calibri" w:hAnsi="Calibri"/>
      <w:i/>
      <w:iCs/>
      <w:szCs w:val="24"/>
    </w:rPr>
  </w:style>
  <w:style w:type="paragraph" w:styleId="Titre9">
    <w:name w:val="Heading 9"/>
    <w:basedOn w:val="Normal"/>
    <w:next w:val="Normal"/>
    <w:link w:val="Titre9Car"/>
    <w:qFormat/>
    <w:rsid w:val="00ea00b8"/>
    <w:pPr>
      <w:numPr>
        <w:ilvl w:val="8"/>
        <w:numId w:val="1"/>
      </w:numPr>
      <w:spacing w:before="240" w:after="60"/>
      <w:outlineLvl w:val="8"/>
    </w:pPr>
    <w:rPr>
      <w:rFonts w:ascii="Cambria" w:hAnsi="Cambria"/>
      <w:sz w:val="22"/>
      <w:szCs w:val="22"/>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Pr/>
  </w:style>
  <w:style w:type="character" w:styleId="NprixCar" w:customStyle="1">
    <w:name w:val="N° prix Car"/>
    <w:qFormat/>
    <w:rPr>
      <w:rFonts w:ascii="CG Omega" w:hAnsi="CG Omega"/>
      <w:b/>
      <w:sz w:val="24"/>
      <w:lang w:val="fr-FR" w:eastAsia="fr-FR" w:bidi="ar-SA"/>
    </w:rPr>
  </w:style>
  <w:style w:type="character" w:styleId="Caractresdenotedebasdepage">
    <w:name w:val="Caractères de note de bas de page"/>
    <w:semiHidden/>
    <w:qFormat/>
    <w:rsid w:val="00c0645e"/>
    <w:rPr>
      <w:sz w:val="16"/>
      <w:szCs w:val="16"/>
      <w:vertAlign w:val="superscript"/>
    </w:rPr>
  </w:style>
  <w:style w:type="character" w:styleId="Ancredenotedebasdepage">
    <w:name w:val="Ancre de note de bas de page"/>
    <w:rPr>
      <w:sz w:val="16"/>
      <w:szCs w:val="16"/>
      <w:vertAlign w:val="superscript"/>
    </w:rPr>
  </w:style>
  <w:style w:type="character" w:styleId="Titre6Car" w:customStyle="1">
    <w:name w:val="Titre 6 Car"/>
    <w:qFormat/>
    <w:rsid w:val="00ea00b8"/>
    <w:rPr>
      <w:rFonts w:ascii="Calibri" w:hAnsi="Calibri"/>
      <w:b/>
      <w:bCs/>
      <w:sz w:val="22"/>
      <w:szCs w:val="22"/>
    </w:rPr>
  </w:style>
  <w:style w:type="character" w:styleId="Titre7Car" w:customStyle="1">
    <w:name w:val="Titre 7 Car"/>
    <w:qFormat/>
    <w:rsid w:val="00ea00b8"/>
    <w:rPr>
      <w:rFonts w:ascii="Calibri" w:hAnsi="Calibri"/>
      <w:szCs w:val="24"/>
    </w:rPr>
  </w:style>
  <w:style w:type="character" w:styleId="Titre8Car" w:customStyle="1">
    <w:name w:val="Titre 8 Car"/>
    <w:qFormat/>
    <w:rsid w:val="00ea00b8"/>
    <w:rPr>
      <w:rFonts w:ascii="Calibri" w:hAnsi="Calibri"/>
      <w:i/>
      <w:iCs/>
      <w:szCs w:val="24"/>
    </w:rPr>
  </w:style>
  <w:style w:type="character" w:styleId="Titre9Car" w:customStyle="1">
    <w:name w:val="Titre 9 Car"/>
    <w:qFormat/>
    <w:rsid w:val="00ea00b8"/>
    <w:rPr>
      <w:rFonts w:ascii="Cambria" w:hAnsi="Cambria"/>
      <w:sz w:val="22"/>
      <w:szCs w:val="22"/>
    </w:rPr>
  </w:style>
  <w:style w:type="character" w:styleId="Corpsdetexte3Car" w:customStyle="1">
    <w:name w:val="Corps de texte 3 Car"/>
    <w:link w:val="BodyText3"/>
    <w:qFormat/>
    <w:rsid w:val="00be7045"/>
    <w:rPr>
      <w:rFonts w:ascii="Tahoma" w:hAnsi="Tahoma"/>
      <w:bCs/>
      <w:sz w:val="18"/>
      <w:szCs w:val="18"/>
    </w:rPr>
  </w:style>
  <w:style w:type="character" w:styleId="Style11pt" w:customStyle="1">
    <w:name w:val="Style 11 pt"/>
    <w:qFormat/>
    <w:rsid w:val="00d57d57"/>
    <w:rPr>
      <w:rFonts w:ascii="Arial" w:hAnsi="Arial"/>
      <w:sz w:val="20"/>
    </w:rPr>
  </w:style>
  <w:style w:type="character" w:styleId="TextedebullesCar" w:customStyle="1">
    <w:name w:val="Texte de bulles Car"/>
    <w:basedOn w:val="DefaultParagraphFont"/>
    <w:link w:val="BalloonText"/>
    <w:semiHidden/>
    <w:qFormat/>
    <w:rsid w:val="0095207f"/>
    <w:rPr>
      <w:rFonts w:ascii="Segoe UI" w:hAnsi="Segoe UI" w:cs="Segoe UI"/>
      <w:sz w:val="18"/>
      <w:szCs w:val="18"/>
    </w:rPr>
  </w:style>
  <w:style w:type="character" w:styleId="Bidetan" w:customStyle="1">
    <w:name w:val="bidet_an"/>
    <w:semiHidden/>
    <w:qFormat/>
    <w:rsid w:val="00356cbe"/>
    <w:rPr>
      <w:rFonts w:ascii="Arial" w:hAnsi="Arial" w:cs="Arial"/>
      <w:color w:val="000080"/>
      <w:sz w:val="20"/>
      <w:szCs w:val="20"/>
    </w:rPr>
  </w:style>
  <w:style w:type="character" w:styleId="ParagraphedelisteCar" w:customStyle="1">
    <w:name w:val="Paragraphe de liste Car"/>
    <w:link w:val="ListParagraph"/>
    <w:uiPriority w:val="34"/>
    <w:qFormat/>
    <w:rsid w:val="00c00b67"/>
    <w:rPr>
      <w:rFonts w:ascii="Calibri" w:hAnsi="Calibri" w:eastAsia="Calibri"/>
      <w:sz w:val="22"/>
      <w:szCs w:val="22"/>
      <w:lang w:eastAsia="en-US"/>
    </w:rPr>
  </w:style>
  <w:style w:type="character" w:styleId="Puce1Car" w:customStyle="1">
    <w:name w:val="puce 1 Car"/>
    <w:link w:val="Puce1"/>
    <w:qFormat/>
    <w:rsid w:val="00540c29"/>
    <w:rPr>
      <w:rFonts w:ascii="Arial Narrow" w:hAnsi="Arial Narrow"/>
      <w:sz w:val="22"/>
      <w:szCs w:val="22"/>
      <w:lang w:val="x-none" w:eastAsia="x-none"/>
    </w:rPr>
  </w:style>
  <w:style w:type="character" w:styleId="PieddepageCar" w:customStyle="1">
    <w:name w:val="Pied de page Car"/>
    <w:basedOn w:val="DefaultParagraphFont"/>
    <w:uiPriority w:val="99"/>
    <w:qFormat/>
    <w:rsid w:val="004568ff"/>
    <w:rPr>
      <w:rFonts w:ascii="Arial" w:hAnsi="Arial"/>
    </w:rPr>
  </w:style>
  <w:style w:type="character" w:styleId="Annotationreference">
    <w:name w:val="annotation reference"/>
    <w:basedOn w:val="DefaultParagraphFont"/>
    <w:semiHidden/>
    <w:unhideWhenUsed/>
    <w:qFormat/>
    <w:rsid w:val="00a0261c"/>
    <w:rPr>
      <w:sz w:val="16"/>
      <w:szCs w:val="16"/>
    </w:rPr>
  </w:style>
  <w:style w:type="character" w:styleId="CommentaireCar" w:customStyle="1">
    <w:name w:val="Commentaire Car"/>
    <w:basedOn w:val="DefaultParagraphFont"/>
    <w:link w:val="Annotationtext"/>
    <w:semiHidden/>
    <w:qFormat/>
    <w:rsid w:val="00a0261c"/>
    <w:rPr>
      <w:rFonts w:ascii="Arial" w:hAnsi="Arial"/>
    </w:rPr>
  </w:style>
  <w:style w:type="character" w:styleId="ObjetducommentaireCar" w:customStyle="1">
    <w:name w:val="Objet du commentaire Car"/>
    <w:basedOn w:val="CommentaireCar"/>
    <w:link w:val="Annotationsubject"/>
    <w:semiHidden/>
    <w:qFormat/>
    <w:rsid w:val="00a0261c"/>
    <w:rPr>
      <w:rFonts w:ascii="Arial" w:hAnsi="Arial"/>
      <w:b/>
      <w:bCs/>
    </w:rPr>
  </w:style>
  <w:style w:type="character" w:styleId="ListeDECar" w:customStyle="1">
    <w:name w:val="Liste DE Car"/>
    <w:link w:val="ListeDE"/>
    <w:qFormat/>
    <w:rsid w:val="00460589"/>
    <w:rPr>
      <w:rFonts w:ascii="Vinci Sans" w:hAnsi="Vinci Sans"/>
      <w:sz w:val="22"/>
      <w:szCs w:val="22"/>
    </w:rPr>
  </w:style>
  <w:style w:type="character" w:styleId="NormalDECar" w:customStyle="1">
    <w:name w:val="Normal DE Car"/>
    <w:link w:val="NormalDE"/>
    <w:qFormat/>
    <w:rsid w:val="00313afc"/>
    <w:rPr>
      <w:rFonts w:ascii="Vinci Sans" w:hAnsi="Vinci Sans"/>
      <w:sz w:val="22"/>
      <w:szCs w:val="22"/>
    </w:rPr>
  </w:style>
  <w:style w:type="character" w:styleId="CAPTstandardCar" w:customStyle="1">
    <w:name w:val="CAPT_standard Car"/>
    <w:basedOn w:val="DefaultParagraphFont"/>
    <w:link w:val="CAPTstandard"/>
    <w:qFormat/>
    <w:rsid w:val="00d753f8"/>
    <w:rPr>
      <w:rFonts w:ascii="Marianne" w:hAnsi="Marianne" w:eastAsia="Marianne" w:cs="Marianne"/>
      <w:sz w:val="22"/>
      <w:szCs w:val="22"/>
    </w:rPr>
  </w:style>
  <w:style w:type="character" w:styleId="Numrotationdelignes">
    <w:name w:val="Numérotation de lignes"/>
    <w:rPr/>
  </w:style>
  <w:style w:type="paragraph" w:styleId="Titre">
    <w:name w:val="Titre"/>
    <w:basedOn w:val="Normal"/>
    <w:next w:val="Corpsdetexte"/>
    <w:qFormat/>
    <w:pPr>
      <w:keepNext w:val="true"/>
      <w:spacing w:before="240" w:after="120"/>
    </w:pPr>
    <w:rPr>
      <w:rFonts w:ascii="Liberation Sans" w:hAnsi="Liberation Sans" w:eastAsia="Microsoft YaHei" w:cs="Arial Unicode MS"/>
      <w:sz w:val="28"/>
      <w:szCs w:val="28"/>
    </w:rPr>
  </w:style>
  <w:style w:type="paragraph" w:styleId="Corpsdetexte">
    <w:name w:val="Body Text"/>
    <w:basedOn w:val="Normal"/>
    <w:pPr>
      <w:jc w:val="left"/>
    </w:pPr>
    <w:rPr>
      <w:rFonts w:ascii="Century Gothic" w:hAnsi="Century Gothic" w:cs="Tahoma"/>
      <w:b/>
      <w:u w:val="single"/>
    </w:rPr>
  </w:style>
  <w:style w:type="paragraph" w:styleId="Liste">
    <w:name w:val="List"/>
    <w:basedOn w:val="Corpsdetexte"/>
    <w:pPr/>
    <w:rPr>
      <w:rFonts w:cs="Arial Unicode MS"/>
    </w:rPr>
  </w:style>
  <w:style w:type="paragraph" w:styleId="Lgende">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Nprix" w:customStyle="1">
    <w:name w:val="N° prix"/>
    <w:basedOn w:val="Normal"/>
    <w:qFormat/>
    <w:pPr>
      <w:jc w:val="center"/>
    </w:pPr>
    <w:rPr>
      <w:b/>
    </w:rPr>
  </w:style>
  <w:style w:type="paragraph" w:styleId="Entteetpieddepage">
    <w:name w:val="En-tête et pied de page"/>
    <w:basedOn w:val="Normal"/>
    <w:qFormat/>
    <w:pPr/>
    <w:rPr/>
  </w:style>
  <w:style w:type="paragraph" w:styleId="Entte">
    <w:name w:val="Header"/>
    <w:basedOn w:val="Normal"/>
    <w:pPr>
      <w:tabs>
        <w:tab w:val="clear" w:pos="708"/>
        <w:tab w:val="center" w:pos="4703" w:leader="none"/>
        <w:tab w:val="right" w:pos="9406" w:leader="none"/>
      </w:tabs>
    </w:pPr>
    <w:rPr/>
  </w:style>
  <w:style w:type="paragraph" w:styleId="Intitulprix" w:customStyle="1">
    <w:name w:val="Intitulé prix"/>
    <w:basedOn w:val="Normal"/>
    <w:next w:val="Normal"/>
    <w:qFormat/>
    <w:pPr/>
    <w:rPr>
      <w:b/>
      <w:caps/>
      <w:u w:val="single"/>
    </w:rPr>
  </w:style>
  <w:style w:type="paragraph" w:styleId="Pieddepage">
    <w:name w:val="Footer"/>
    <w:basedOn w:val="Normal"/>
    <w:link w:val="PieddepageCar"/>
    <w:pPr>
      <w:tabs>
        <w:tab w:val="clear" w:pos="708"/>
        <w:tab w:val="center" w:pos="4536" w:leader="none"/>
        <w:tab w:val="right" w:pos="9072" w:leader="none"/>
      </w:tabs>
    </w:pPr>
    <w:rPr/>
  </w:style>
  <w:style w:type="paragraph" w:styleId="Unitdeprix" w:customStyle="1">
    <w:name w:val="unité de prix"/>
    <w:basedOn w:val="Intitulprix"/>
    <w:qFormat/>
    <w:pPr>
      <w:tabs>
        <w:tab w:val="clear" w:pos="708"/>
        <w:tab w:val="right" w:pos="6390" w:leader="dot"/>
        <w:tab w:val="right" w:pos="7938" w:leader="none"/>
      </w:tabs>
    </w:pPr>
    <w:rPr>
      <w:u w:val="none"/>
    </w:rPr>
  </w:style>
  <w:style w:type="paragraph" w:styleId="BodyText2">
    <w:name w:val="Body Text 2"/>
    <w:basedOn w:val="Normal"/>
    <w:qFormat/>
    <w:pPr/>
    <w:rPr>
      <w:rFonts w:ascii="Tahoma" w:hAnsi="Tahoma" w:cs="Tahoma"/>
      <w:b/>
      <w:sz w:val="18"/>
      <w:szCs w:val="18"/>
    </w:rPr>
  </w:style>
  <w:style w:type="paragraph" w:styleId="Retrait2" w:customStyle="1">
    <w:name w:val="Retrait2"/>
    <w:basedOn w:val="Normal"/>
    <w:qFormat/>
    <w:pPr>
      <w:numPr>
        <w:ilvl w:val="0"/>
        <w:numId w:val="3"/>
      </w:numPr>
      <w:overflowPunct w:val="false"/>
      <w:textAlignment w:val="auto"/>
    </w:pPr>
    <w:rPr/>
  </w:style>
  <w:style w:type="paragraph" w:styleId="BodyText3">
    <w:name w:val="Body Text 3"/>
    <w:basedOn w:val="Normal"/>
    <w:link w:val="Corpsdetexte3Car"/>
    <w:qFormat/>
    <w:pPr/>
    <w:rPr>
      <w:rFonts w:ascii="Tahoma" w:hAnsi="Tahoma"/>
      <w:bCs/>
      <w:sz w:val="18"/>
      <w:szCs w:val="18"/>
    </w:rPr>
  </w:style>
  <w:style w:type="paragraph" w:styleId="ListBullet">
    <w:name w:val="List Bullet"/>
    <w:basedOn w:val="Normal"/>
    <w:autoRedefine/>
    <w:qFormat/>
    <w:rsid w:val="008157a0"/>
    <w:pPr>
      <w:keepLines/>
      <w:tabs>
        <w:tab w:val="clear" w:pos="708"/>
        <w:tab w:val="left" w:pos="-278" w:leader="none"/>
      </w:tabs>
      <w:spacing w:before="120" w:after="60"/>
      <w:jc w:val="left"/>
    </w:pPr>
    <w:rPr>
      <w:rFonts w:ascii="Tahoma" w:hAnsi="Tahoma" w:cs="Tahoma"/>
      <w:sz w:val="18"/>
      <w:szCs w:val="18"/>
    </w:rPr>
  </w:style>
  <w:style w:type="paragraph" w:styleId="ListBullet2">
    <w:name w:val="List Bullet 2"/>
    <w:basedOn w:val="Normal"/>
    <w:autoRedefine/>
    <w:qFormat/>
    <w:rsid w:val="00436ec8"/>
    <w:pPr>
      <w:numPr>
        <w:ilvl w:val="0"/>
        <w:numId w:val="4"/>
      </w:numPr>
    </w:pPr>
    <w:rPr/>
  </w:style>
  <w:style w:type="paragraph" w:styleId="Nonc" w:customStyle="1">
    <w:name w:val="énoncé"/>
    <w:basedOn w:val="Normal"/>
    <w:qFormat/>
    <w:rsid w:val="005a1381"/>
    <w:pPr>
      <w:tabs>
        <w:tab w:val="clear" w:pos="708"/>
        <w:tab w:val="center" w:pos="573" w:leader="none"/>
        <w:tab w:val="left" w:pos="1441" w:leader="none"/>
        <w:tab w:val="left" w:pos="1701" w:leader="none"/>
        <w:tab w:val="center" w:pos="8364" w:leader="none"/>
        <w:tab w:val="decimal" w:pos="9923" w:leader="none"/>
      </w:tabs>
      <w:overflowPunct w:val="false"/>
      <w:spacing w:before="120" w:after="80"/>
      <w:textAlignment w:val="auto"/>
    </w:pPr>
    <w:rPr>
      <w:rFonts w:cs="Arial"/>
      <w:b/>
      <w:bCs/>
    </w:rPr>
  </w:style>
  <w:style w:type="paragraph" w:styleId="Titr1bpu" w:customStyle="1">
    <w:name w:val="titr1bpu"/>
    <w:basedOn w:val="Normal"/>
    <w:qFormat/>
    <w:rsid w:val="005a1381"/>
    <w:pPr>
      <w:widowControl w:val="false"/>
      <w:tabs>
        <w:tab w:val="clear" w:pos="708"/>
        <w:tab w:val="center" w:pos="573" w:leader="none"/>
        <w:tab w:val="left" w:pos="1441" w:leader="none"/>
        <w:tab w:val="center" w:pos="8364" w:leader="none"/>
        <w:tab w:val="decimal" w:pos="9923" w:leader="none"/>
      </w:tabs>
      <w:overflowPunct w:val="false"/>
      <w:spacing w:before="240" w:after="120"/>
      <w:textAlignment w:val="auto"/>
    </w:pPr>
    <w:rPr>
      <w:rFonts w:cs="Arial"/>
      <w:b/>
      <w:bCs/>
      <w:caps/>
    </w:rPr>
  </w:style>
  <w:style w:type="paragraph" w:styleId="StyleIntitulprix9ptGauche015cmDroite015cm" w:customStyle="1">
    <w:name w:val="Style Intitulé prix + 9 pt Gauche :  0.15 cm Droite :  0.15 cm"/>
    <w:basedOn w:val="Intitulprix"/>
    <w:autoRedefine/>
    <w:qFormat/>
    <w:rsid w:val="00077ea7"/>
    <w:pPr>
      <w:spacing w:before="60" w:after="60"/>
      <w:ind w:left="85" w:right="85" w:hanging="0"/>
    </w:pPr>
    <w:rPr>
      <w:bCs/>
    </w:rPr>
  </w:style>
  <w:style w:type="paragraph" w:styleId="StyleIntitulprix9ptGauche015cmDroite015cm1" w:customStyle="1">
    <w:name w:val="Style Intitulé prix + 9 pt Gauche :  0.15 cm Droite :  0.15 cm1"/>
    <w:basedOn w:val="Intitulprix"/>
    <w:autoRedefine/>
    <w:qFormat/>
    <w:rsid w:val="006035f9"/>
    <w:pPr>
      <w:spacing w:before="60" w:after="60"/>
      <w:ind w:left="85" w:right="85" w:hanging="0"/>
    </w:pPr>
    <w:rPr>
      <w:bCs/>
      <w:sz w:val="18"/>
    </w:rPr>
  </w:style>
  <w:style w:type="paragraph" w:styleId="StyleListepuces29pt" w:customStyle="1">
    <w:name w:val="Style Liste à puces 2 + 9 pt"/>
    <w:basedOn w:val="ListBullet2"/>
    <w:qFormat/>
    <w:rsid w:val="00582669"/>
    <w:pPr>
      <w:spacing w:before="0" w:after="0"/>
    </w:pPr>
    <w:rPr>
      <w:sz w:val="18"/>
    </w:rPr>
  </w:style>
  <w:style w:type="paragraph" w:styleId="ListParagraph">
    <w:name w:val="List Paragraph"/>
    <w:basedOn w:val="Normal"/>
    <w:link w:val="ParagraphedelisteCar"/>
    <w:uiPriority w:val="34"/>
    <w:qFormat/>
    <w:rsid w:val="00305da4"/>
    <w:pPr>
      <w:overflowPunct w:val="false"/>
      <w:spacing w:lineRule="auto" w:line="276" w:before="0" w:after="200"/>
      <w:ind w:left="720" w:hanging="0"/>
      <w:contextualSpacing/>
      <w:jc w:val="left"/>
      <w:textAlignment w:val="auto"/>
    </w:pPr>
    <w:rPr>
      <w:rFonts w:ascii="Calibri" w:hAnsi="Calibri" w:eastAsia="Calibri"/>
      <w:sz w:val="22"/>
      <w:szCs w:val="22"/>
      <w:lang w:eastAsia="en-US"/>
    </w:rPr>
  </w:style>
  <w:style w:type="paragraph" w:styleId="BalloonText">
    <w:name w:val="Balloon Text"/>
    <w:basedOn w:val="Normal"/>
    <w:link w:val="TextedebullesCar"/>
    <w:semiHidden/>
    <w:unhideWhenUsed/>
    <w:qFormat/>
    <w:rsid w:val="0095207f"/>
    <w:pPr>
      <w:spacing w:before="0" w:after="0"/>
    </w:pPr>
    <w:rPr>
      <w:rFonts w:ascii="Segoe UI" w:hAnsi="Segoe UI" w:cs="Segoe UI"/>
      <w:sz w:val="18"/>
      <w:szCs w:val="18"/>
    </w:rPr>
  </w:style>
  <w:style w:type="paragraph" w:styleId="Puce1" w:customStyle="1">
    <w:name w:val="puce 1"/>
    <w:basedOn w:val="Normal"/>
    <w:link w:val="Puce1Car"/>
    <w:qFormat/>
    <w:rsid w:val="00540c29"/>
    <w:pPr>
      <w:numPr>
        <w:ilvl w:val="0"/>
        <w:numId w:val="6"/>
      </w:numPr>
      <w:overflowPunct w:val="false"/>
      <w:spacing w:before="0" w:after="0"/>
      <w:ind w:right="2126" w:hanging="0"/>
      <w:textAlignment w:val="auto"/>
    </w:pPr>
    <w:rPr>
      <w:rFonts w:ascii="Arial Narrow" w:hAnsi="Arial Narrow"/>
      <w:sz w:val="22"/>
      <w:szCs w:val="22"/>
      <w:lang w:val="x-none" w:eastAsia="x-none"/>
    </w:rPr>
  </w:style>
  <w:style w:type="paragraph" w:styleId="Paragraphestandard" w:customStyle="1">
    <w:name w:val="[Paragraphe standard]"/>
    <w:basedOn w:val="Normal"/>
    <w:uiPriority w:val="99"/>
    <w:qFormat/>
    <w:rsid w:val="004568ff"/>
    <w:pPr>
      <w:widowControl w:val="false"/>
      <w:overflowPunct w:val="false"/>
      <w:spacing w:lineRule="auto" w:line="288" w:before="0" w:after="240"/>
      <w:textAlignment w:val="center"/>
    </w:pPr>
    <w:rPr>
      <w:rFonts w:eastAsia="Calibri" w:cs="MinionPro-Regular" w:eastAsiaTheme="minorHAnsi"/>
      <w:color w:val="000000"/>
      <w:szCs w:val="24"/>
      <w:lang w:eastAsia="en-US"/>
    </w:rPr>
  </w:style>
  <w:style w:type="paragraph" w:styleId="NormalWeb">
    <w:name w:val="Normal (Web)"/>
    <w:basedOn w:val="Normal"/>
    <w:uiPriority w:val="99"/>
    <w:semiHidden/>
    <w:unhideWhenUsed/>
    <w:qFormat/>
    <w:rsid w:val="00c2707e"/>
    <w:pPr>
      <w:overflowPunct w:val="false"/>
      <w:spacing w:beforeAutospacing="1" w:after="119"/>
      <w:jc w:val="left"/>
      <w:textAlignment w:val="auto"/>
    </w:pPr>
    <w:rPr>
      <w:rFonts w:ascii="Times New Roman" w:hAnsi="Times New Roman"/>
      <w:sz w:val="24"/>
      <w:szCs w:val="24"/>
    </w:rPr>
  </w:style>
  <w:style w:type="paragraph" w:styleId="Default" w:customStyle="1">
    <w:name w:val="Default"/>
    <w:qFormat/>
    <w:rsid w:val="00713dc9"/>
    <w:pPr>
      <w:widowControl/>
      <w:suppressAutoHyphens w:val="true"/>
      <w:bidi w:val="0"/>
      <w:spacing w:before="0" w:after="0"/>
      <w:jc w:val="left"/>
    </w:pPr>
    <w:rPr>
      <w:rFonts w:ascii="Arial" w:hAnsi="Arial" w:eastAsia="Times New Roman" w:cs="Arial"/>
      <w:color w:val="000000"/>
      <w:kern w:val="0"/>
      <w:sz w:val="24"/>
      <w:szCs w:val="24"/>
      <w:lang w:val="fr-FR" w:eastAsia="fr-FR" w:bidi="ar-SA"/>
    </w:rPr>
  </w:style>
  <w:style w:type="paragraph" w:styleId="Revision">
    <w:name w:val="Revision"/>
    <w:uiPriority w:val="99"/>
    <w:semiHidden/>
    <w:qFormat/>
    <w:rsid w:val="00162b24"/>
    <w:pPr>
      <w:widowControl/>
      <w:suppressAutoHyphens w:val="true"/>
      <w:bidi w:val="0"/>
      <w:spacing w:before="0" w:after="0"/>
      <w:jc w:val="left"/>
    </w:pPr>
    <w:rPr>
      <w:rFonts w:ascii="Arial" w:hAnsi="Arial" w:eastAsia="Times New Roman" w:cs="Times New Roman"/>
      <w:color w:val="auto"/>
      <w:kern w:val="0"/>
      <w:sz w:val="20"/>
      <w:szCs w:val="20"/>
      <w:lang w:val="fr-FR" w:eastAsia="fr-FR" w:bidi="ar-SA"/>
    </w:rPr>
  </w:style>
  <w:style w:type="paragraph" w:styleId="Annotationtext">
    <w:name w:val="annotation text"/>
    <w:basedOn w:val="Normal"/>
    <w:link w:val="CommentaireCar"/>
    <w:semiHidden/>
    <w:unhideWhenUsed/>
    <w:qFormat/>
    <w:rsid w:val="00a0261c"/>
    <w:pPr/>
    <w:rPr/>
  </w:style>
  <w:style w:type="paragraph" w:styleId="Annotationsubject">
    <w:name w:val="annotation subject"/>
    <w:basedOn w:val="Annotationtext"/>
    <w:next w:val="Annotationtext"/>
    <w:link w:val="ObjetducommentaireCar"/>
    <w:semiHidden/>
    <w:unhideWhenUsed/>
    <w:qFormat/>
    <w:rsid w:val="00a0261c"/>
    <w:pPr/>
    <w:rPr>
      <w:b/>
      <w:bCs/>
    </w:rPr>
  </w:style>
  <w:style w:type="paragraph" w:styleId="ListeDE" w:customStyle="1">
    <w:name w:val="Liste DE"/>
    <w:basedOn w:val="Normal"/>
    <w:link w:val="ListeDECar"/>
    <w:qFormat/>
    <w:rsid w:val="00460589"/>
    <w:pPr>
      <w:numPr>
        <w:ilvl w:val="0"/>
        <w:numId w:val="7"/>
      </w:numPr>
      <w:overflowPunct w:val="false"/>
      <w:spacing w:before="120" w:after="120"/>
      <w:textAlignment w:val="auto"/>
    </w:pPr>
    <w:rPr>
      <w:rFonts w:ascii="Vinci Sans" w:hAnsi="Vinci Sans"/>
      <w:sz w:val="22"/>
      <w:szCs w:val="22"/>
    </w:rPr>
  </w:style>
  <w:style w:type="paragraph" w:styleId="NormalDE" w:customStyle="1">
    <w:name w:val="Normal DE"/>
    <w:basedOn w:val="Normal"/>
    <w:link w:val="NormalDECar"/>
    <w:qFormat/>
    <w:rsid w:val="00313afc"/>
    <w:pPr>
      <w:overflowPunct w:val="false"/>
      <w:spacing w:before="0" w:after="120"/>
      <w:textAlignment w:val="auto"/>
    </w:pPr>
    <w:rPr>
      <w:rFonts w:ascii="Vinci Sans" w:hAnsi="Vinci Sans"/>
      <w:sz w:val="22"/>
      <w:szCs w:val="22"/>
    </w:rPr>
  </w:style>
  <w:style w:type="paragraph" w:styleId="CAPTstandard" w:customStyle="1">
    <w:name w:val="CAPT_standard"/>
    <w:link w:val="CAPTstandardCar"/>
    <w:qFormat/>
    <w:rsid w:val="0088525d"/>
    <w:pPr>
      <w:widowControl/>
      <w:suppressAutoHyphens w:val="true"/>
      <w:bidi w:val="0"/>
      <w:spacing w:before="113" w:after="113"/>
      <w:jc w:val="both"/>
      <w:textAlignment w:val="baseline"/>
    </w:pPr>
    <w:rPr>
      <w:rFonts w:ascii="Marianne" w:hAnsi="Marianne" w:eastAsia="Marianne" w:cs="Marianne"/>
      <w:color w:val="auto"/>
      <w:kern w:val="0"/>
      <w:sz w:val="22"/>
      <w:szCs w:val="22"/>
      <w:lang w:val="fr-FR" w:eastAsia="fr-FR" w:bidi="ar-SA"/>
    </w:rPr>
  </w:style>
  <w:style w:type="numbering" w:styleId="NoList" w:default="1">
    <w:name w:val="No List"/>
    <w:uiPriority w:val="99"/>
    <w:semiHidden/>
    <w:unhideWhenUsed/>
    <w:qFormat/>
  </w:style>
  <w:style w:type="numbering" w:styleId="Puce21" w:customStyle="1">
    <w:name w:val="puce2_1"/>
    <w:qFormat/>
    <w:rsid w:val="00ec1a61"/>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rsid w:val="006e64f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jpeg"/><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5DEE9-6FA9-4DBE-880D-849932B9A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Application>LibreOffice/7.3.7.2.M8$Windows_X86_64 LibreOffice_project/6d3c621d2a55ad69069ee1e9770686c208fa23a7</Application>
  <AppVersion>15.0000</AppVersion>
  <Pages>16</Pages>
  <Words>6237</Words>
  <Characters>32744</Characters>
  <CharactersWithSpaces>38369</CharactersWithSpaces>
  <Paragraphs>469</Paragraphs>
  <Company>COFIROUTE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2025-12-23T08:03:00Z</dcterms:created>
  <dc:creator>A O A</dc:creator>
  <dc:description/>
  <dc:language>fr-FR</dc:language>
  <cp:lastModifiedBy/>
  <cp:lastPrinted>2026-01-22T07:40:00Z</cp:lastPrinted>
  <dcterms:modified xsi:type="dcterms:W3CDTF">2026-02-11T13:32:41Z</dcterms:modified>
  <cp:revision>47</cp:revision>
  <dc:subject/>
  <dc:title>N°</dc:title>
</cp:coreProperties>
</file>

<file path=docProps/custom.xml><?xml version="1.0" encoding="utf-8"?>
<Properties xmlns="http://schemas.openxmlformats.org/officeDocument/2006/custom-properties" xmlns:vt="http://schemas.openxmlformats.org/officeDocument/2006/docPropsVTypes"/>
</file>